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1C8E3" w14:textId="292AF5B0" w:rsidR="00C47001" w:rsidRDefault="00A8621F" w:rsidP="00BF5EAF">
      <w:pPr>
        <w:jc w:val="center"/>
        <w:rPr>
          <w:rFonts w:ascii="Times New Roman" w:hAnsi="Times New Roman" w:cs="Times New Roman"/>
          <w:b/>
          <w:caps/>
          <w:sz w:val="24"/>
          <w:szCs w:val="24"/>
          <w:lang w:val="ro-RO"/>
        </w:rPr>
      </w:pPr>
      <w:r w:rsidRPr="00F85F66">
        <w:rPr>
          <w:rFonts w:ascii="Times New Roman" w:hAnsi="Times New Roman" w:cs="Times New Roman"/>
          <w:b/>
          <w:caps/>
          <w:sz w:val="24"/>
          <w:szCs w:val="24"/>
          <w:lang w:val="ro-RO"/>
        </w:rPr>
        <w:t>Expunere de motive</w:t>
      </w:r>
    </w:p>
    <w:p w14:paraId="70203A8D" w14:textId="77777777" w:rsidR="00C3698B" w:rsidRPr="00F85F66" w:rsidRDefault="00C3698B" w:rsidP="00BF5EAF">
      <w:pPr>
        <w:jc w:val="center"/>
        <w:rPr>
          <w:rFonts w:ascii="Times New Roman" w:hAnsi="Times New Roman" w:cs="Times New Roman"/>
          <w:b/>
          <w:caps/>
          <w:sz w:val="24"/>
          <w:szCs w:val="24"/>
          <w:lang w:val="ro-RO"/>
        </w:rPr>
      </w:pPr>
    </w:p>
    <w:tbl>
      <w:tblPr>
        <w:tblStyle w:val="TableGrid"/>
        <w:tblW w:w="10008" w:type="dxa"/>
        <w:tblLook w:val="04A0" w:firstRow="1" w:lastRow="0" w:firstColumn="1" w:lastColumn="0" w:noHBand="0" w:noVBand="1"/>
      </w:tblPr>
      <w:tblGrid>
        <w:gridCol w:w="2376"/>
        <w:gridCol w:w="7632"/>
      </w:tblGrid>
      <w:tr w:rsidR="00A8621F" w:rsidRPr="00F85F66" w14:paraId="689E1410" w14:textId="77777777" w:rsidTr="00F85F66">
        <w:trPr>
          <w:trHeight w:val="547"/>
        </w:trPr>
        <w:tc>
          <w:tcPr>
            <w:tcW w:w="10008" w:type="dxa"/>
            <w:gridSpan w:val="2"/>
          </w:tcPr>
          <w:p w14:paraId="4A4FA611" w14:textId="77777777" w:rsidR="00A8621F" w:rsidRPr="00F85F66" w:rsidRDefault="00A8621F">
            <w:pPr>
              <w:rPr>
                <w:rFonts w:ascii="Times New Roman" w:hAnsi="Times New Roman" w:cs="Times New Roman"/>
                <w:b/>
                <w:sz w:val="24"/>
                <w:szCs w:val="24"/>
                <w:lang w:val="ro-RO"/>
              </w:rPr>
            </w:pPr>
            <w:r w:rsidRPr="00F85F66">
              <w:rPr>
                <w:rFonts w:ascii="Times New Roman" w:hAnsi="Times New Roman" w:cs="Times New Roman"/>
                <w:b/>
                <w:sz w:val="24"/>
                <w:szCs w:val="24"/>
                <w:lang w:val="ro-RO"/>
              </w:rPr>
              <w:t>Secțiunea 1: Titlul proiectului de act normativ</w:t>
            </w:r>
          </w:p>
          <w:p w14:paraId="6CA2AFD1" w14:textId="77777777" w:rsidR="00A8621F" w:rsidRPr="00F85F66" w:rsidRDefault="00A8621F">
            <w:pPr>
              <w:rPr>
                <w:rFonts w:ascii="Times New Roman" w:hAnsi="Times New Roman" w:cs="Times New Roman"/>
                <w:b/>
                <w:sz w:val="24"/>
                <w:szCs w:val="24"/>
                <w:lang w:val="ro-RO"/>
              </w:rPr>
            </w:pPr>
          </w:p>
          <w:p w14:paraId="040FAE4B" w14:textId="22713670" w:rsidR="00BF5EAF" w:rsidRPr="00F85F66" w:rsidRDefault="00F85F66" w:rsidP="00D40A75">
            <w:pPr>
              <w:jc w:val="both"/>
              <w:rPr>
                <w:rFonts w:ascii="Times New Roman" w:hAnsi="Times New Roman" w:cs="Times New Roman"/>
                <w:sz w:val="24"/>
                <w:szCs w:val="24"/>
                <w:lang w:val="ro-RO"/>
              </w:rPr>
            </w:pPr>
            <w:r>
              <w:rPr>
                <w:rFonts w:ascii="Times New Roman" w:hAnsi="Times New Roman" w:cs="Times New Roman"/>
                <w:b/>
                <w:sz w:val="24"/>
                <w:szCs w:val="24"/>
                <w:lang w:val="ro-RO"/>
              </w:rPr>
              <w:t>Lege</w:t>
            </w:r>
            <w:r w:rsidRPr="00F85F66">
              <w:rPr>
                <w:rFonts w:ascii="Times New Roman" w:hAnsi="Times New Roman" w:cs="Times New Roman"/>
                <w:b/>
                <w:sz w:val="24"/>
                <w:szCs w:val="24"/>
                <w:lang w:val="ro-RO"/>
              </w:rPr>
              <w:t xml:space="preserve"> privind schimbul de date între sisteme informatice și crearea platformei naționale de interoperabilitate </w:t>
            </w:r>
          </w:p>
        </w:tc>
      </w:tr>
      <w:tr w:rsidR="00A8621F" w:rsidRPr="00F85F66" w14:paraId="4434DFEE" w14:textId="77777777" w:rsidTr="00F85F66">
        <w:trPr>
          <w:trHeight w:val="547"/>
        </w:trPr>
        <w:tc>
          <w:tcPr>
            <w:tcW w:w="10008" w:type="dxa"/>
            <w:gridSpan w:val="2"/>
          </w:tcPr>
          <w:p w14:paraId="13749916" w14:textId="77777777" w:rsidR="00BF5EAF" w:rsidRPr="00F85F66" w:rsidRDefault="00BF5EAF">
            <w:pPr>
              <w:rPr>
                <w:rFonts w:ascii="Times New Roman" w:hAnsi="Times New Roman" w:cs="Times New Roman"/>
                <w:sz w:val="24"/>
                <w:szCs w:val="24"/>
                <w:lang w:val="ro-RO"/>
              </w:rPr>
            </w:pPr>
          </w:p>
          <w:p w14:paraId="7B218A59" w14:textId="77777777" w:rsidR="00A8621F" w:rsidRPr="00F85F66" w:rsidRDefault="00A8621F">
            <w:pPr>
              <w:rPr>
                <w:rFonts w:ascii="Times New Roman" w:hAnsi="Times New Roman" w:cs="Times New Roman"/>
                <w:b/>
                <w:sz w:val="24"/>
                <w:szCs w:val="24"/>
                <w:lang w:val="ro-RO"/>
              </w:rPr>
            </w:pPr>
            <w:r w:rsidRPr="00F85F66">
              <w:rPr>
                <w:rFonts w:ascii="Times New Roman" w:hAnsi="Times New Roman" w:cs="Times New Roman"/>
                <w:b/>
                <w:sz w:val="24"/>
                <w:szCs w:val="24"/>
                <w:lang w:val="ro-RO"/>
              </w:rPr>
              <w:t>Secțiunea a 2-a: Motivul emiterii actului normativ</w:t>
            </w:r>
          </w:p>
          <w:p w14:paraId="50C582B9" w14:textId="77777777" w:rsidR="00BF5EAF" w:rsidRPr="00F85F66" w:rsidRDefault="00BF5EAF">
            <w:pPr>
              <w:rPr>
                <w:rFonts w:ascii="Times New Roman" w:hAnsi="Times New Roman" w:cs="Times New Roman"/>
                <w:sz w:val="24"/>
                <w:szCs w:val="24"/>
                <w:lang w:val="ro-RO"/>
              </w:rPr>
            </w:pPr>
          </w:p>
        </w:tc>
      </w:tr>
      <w:tr w:rsidR="00A8621F" w:rsidRPr="00985E85" w14:paraId="6442BF11" w14:textId="77777777" w:rsidTr="00F85F66">
        <w:tc>
          <w:tcPr>
            <w:tcW w:w="2376" w:type="dxa"/>
          </w:tcPr>
          <w:p w14:paraId="3B7F7671" w14:textId="77777777" w:rsidR="00A8621F" w:rsidRPr="00F85F66" w:rsidRDefault="00A8621F" w:rsidP="00A8621F">
            <w:pPr>
              <w:pStyle w:val="ListParagraph"/>
              <w:numPr>
                <w:ilvl w:val="0"/>
                <w:numId w:val="1"/>
              </w:numPr>
              <w:tabs>
                <w:tab w:val="left" w:pos="284"/>
              </w:tabs>
              <w:ind w:left="142" w:hanging="142"/>
              <w:rPr>
                <w:rFonts w:ascii="Times New Roman" w:hAnsi="Times New Roman" w:cs="Times New Roman"/>
                <w:sz w:val="24"/>
                <w:szCs w:val="24"/>
                <w:lang w:val="ro-RO"/>
              </w:rPr>
            </w:pPr>
            <w:r w:rsidRPr="00F85F66">
              <w:rPr>
                <w:rFonts w:ascii="Times New Roman" w:hAnsi="Times New Roman" w:cs="Times New Roman"/>
                <w:sz w:val="24"/>
                <w:szCs w:val="24"/>
                <w:lang w:val="ro-RO"/>
              </w:rPr>
              <w:t>Descrierea situației actuale</w:t>
            </w:r>
          </w:p>
        </w:tc>
        <w:tc>
          <w:tcPr>
            <w:tcW w:w="7632" w:type="dxa"/>
          </w:tcPr>
          <w:p w14:paraId="4E38FE46" w14:textId="504D8BA1" w:rsidR="006E4A24" w:rsidRDefault="008D2706" w:rsidP="005D3F93">
            <w:pPr>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La acest moment, </w:t>
            </w:r>
            <w:r w:rsidR="005D3F93">
              <w:rPr>
                <w:rFonts w:ascii="Times New Roman" w:hAnsi="Times New Roman" w:cs="Times New Roman"/>
                <w:sz w:val="24"/>
                <w:szCs w:val="24"/>
                <w:lang w:val="ro-RO"/>
              </w:rPr>
              <w:t>nevoia pentru o</w:t>
            </w:r>
            <w:r w:rsidR="005D3F93" w:rsidRPr="00D22895">
              <w:rPr>
                <w:rFonts w:ascii="Times New Roman" w:hAnsi="Times New Roman" w:cs="Times New Roman"/>
                <w:sz w:val="24"/>
                <w:szCs w:val="24"/>
                <w:lang w:val="ro-RO"/>
              </w:rPr>
              <w:t xml:space="preserve"> infrastructură digital</w:t>
            </w:r>
            <w:r w:rsidR="005D3F93">
              <w:rPr>
                <w:rFonts w:ascii="Times New Roman" w:hAnsi="Times New Roman" w:cs="Times New Roman"/>
                <w:sz w:val="24"/>
                <w:szCs w:val="24"/>
                <w:lang w:val="ro-RO"/>
              </w:rPr>
              <w:t>ă</w:t>
            </w:r>
            <w:r w:rsidR="005D3F93" w:rsidRPr="00D22895">
              <w:rPr>
                <w:rFonts w:ascii="Times New Roman" w:hAnsi="Times New Roman" w:cs="Times New Roman"/>
                <w:sz w:val="24"/>
                <w:szCs w:val="24"/>
                <w:lang w:val="ro-RO"/>
              </w:rPr>
              <w:t xml:space="preserve"> coeren</w:t>
            </w:r>
            <w:r w:rsidR="005D3F93">
              <w:rPr>
                <w:rFonts w:ascii="Times New Roman" w:hAnsi="Times New Roman" w:cs="Times New Roman"/>
                <w:sz w:val="24"/>
                <w:szCs w:val="24"/>
                <w:lang w:val="ro-RO"/>
              </w:rPr>
              <w:t xml:space="preserve">tă și </w:t>
            </w:r>
            <w:r w:rsidR="005D3F93" w:rsidRPr="00D22895">
              <w:rPr>
                <w:rFonts w:ascii="Times New Roman" w:hAnsi="Times New Roman" w:cs="Times New Roman"/>
                <w:sz w:val="24"/>
                <w:szCs w:val="24"/>
                <w:lang w:val="ro-RO"/>
              </w:rPr>
              <w:t>integrat</w:t>
            </w:r>
            <w:r w:rsidR="005D3F93">
              <w:rPr>
                <w:rFonts w:ascii="Times New Roman" w:hAnsi="Times New Roman" w:cs="Times New Roman"/>
                <w:sz w:val="24"/>
                <w:szCs w:val="24"/>
                <w:lang w:val="ro-RO"/>
              </w:rPr>
              <w:t>ă</w:t>
            </w:r>
            <w:r w:rsidR="005D3F93" w:rsidRPr="00D22895">
              <w:rPr>
                <w:rFonts w:ascii="Times New Roman" w:hAnsi="Times New Roman" w:cs="Times New Roman"/>
                <w:sz w:val="24"/>
                <w:szCs w:val="24"/>
                <w:lang w:val="ro-RO"/>
              </w:rPr>
              <w:t xml:space="preserve"> la nivelul administra</w:t>
            </w:r>
            <w:r w:rsidR="005D3F93">
              <w:rPr>
                <w:rFonts w:ascii="Times New Roman" w:hAnsi="Times New Roman" w:cs="Times New Roman"/>
                <w:sz w:val="24"/>
                <w:szCs w:val="24"/>
                <w:lang w:val="ro-RO"/>
              </w:rPr>
              <w:t>ț</w:t>
            </w:r>
            <w:r w:rsidR="005D3F93" w:rsidRPr="00D22895">
              <w:rPr>
                <w:rFonts w:ascii="Times New Roman" w:hAnsi="Times New Roman" w:cs="Times New Roman"/>
                <w:sz w:val="24"/>
                <w:szCs w:val="24"/>
                <w:lang w:val="ro-RO"/>
              </w:rPr>
              <w:t>iei publice din România</w:t>
            </w:r>
            <w:r w:rsidR="005D3F93">
              <w:rPr>
                <w:rFonts w:ascii="Times New Roman" w:hAnsi="Times New Roman" w:cs="Times New Roman"/>
                <w:sz w:val="24"/>
                <w:szCs w:val="24"/>
                <w:lang w:val="ro-RO"/>
              </w:rPr>
              <w:t xml:space="preserve">, care să </w:t>
            </w:r>
            <w:r w:rsidR="005D3F93" w:rsidRPr="00D22895">
              <w:rPr>
                <w:rFonts w:ascii="Times New Roman" w:hAnsi="Times New Roman" w:cs="Times New Roman"/>
                <w:sz w:val="24"/>
                <w:szCs w:val="24"/>
                <w:lang w:val="ro-RO"/>
              </w:rPr>
              <w:t xml:space="preserve">ofere servicii digitale de calitate </w:t>
            </w:r>
            <w:r w:rsidR="005D3F93">
              <w:rPr>
                <w:rFonts w:ascii="Times New Roman" w:hAnsi="Times New Roman" w:cs="Times New Roman"/>
                <w:sz w:val="24"/>
                <w:szCs w:val="24"/>
                <w:lang w:val="ro-RO"/>
              </w:rPr>
              <w:t xml:space="preserve">cetățenilor, a devenit </w:t>
            </w:r>
            <w:r w:rsidR="006E4A24">
              <w:rPr>
                <w:rFonts w:ascii="Times New Roman" w:hAnsi="Times New Roman" w:cs="Times New Roman"/>
                <w:sz w:val="24"/>
                <w:szCs w:val="24"/>
                <w:lang w:val="ro-RO"/>
              </w:rPr>
              <w:t>una certă</w:t>
            </w:r>
            <w:r w:rsidR="005D3F93">
              <w:rPr>
                <w:rFonts w:ascii="Times New Roman" w:hAnsi="Times New Roman" w:cs="Times New Roman"/>
                <w:sz w:val="24"/>
                <w:szCs w:val="24"/>
                <w:lang w:val="ro-RO"/>
              </w:rPr>
              <w:t xml:space="preserve">. </w:t>
            </w:r>
            <w:r w:rsidR="00465464" w:rsidRPr="00D22895">
              <w:rPr>
                <w:rFonts w:ascii="Times New Roman" w:hAnsi="Times New Roman" w:cs="Times New Roman"/>
                <w:sz w:val="24"/>
                <w:szCs w:val="24"/>
                <w:lang w:val="ro-RO"/>
              </w:rPr>
              <w:t>Lipsa interoperabilit</w:t>
            </w:r>
            <w:r w:rsidR="00465464">
              <w:rPr>
                <w:rFonts w:ascii="Times New Roman" w:hAnsi="Times New Roman" w:cs="Times New Roman"/>
                <w:sz w:val="24"/>
                <w:szCs w:val="24"/>
                <w:lang w:val="ro-RO"/>
              </w:rPr>
              <w:t>ăț</w:t>
            </w:r>
            <w:r w:rsidR="00465464" w:rsidRPr="00D22895">
              <w:rPr>
                <w:rFonts w:ascii="Times New Roman" w:hAnsi="Times New Roman" w:cs="Times New Roman"/>
                <w:sz w:val="24"/>
                <w:szCs w:val="24"/>
                <w:lang w:val="ro-RO"/>
              </w:rPr>
              <w:t>ii sistemelor informatice din administra</w:t>
            </w:r>
            <w:r w:rsidR="00465464">
              <w:rPr>
                <w:rFonts w:ascii="Times New Roman" w:hAnsi="Times New Roman" w:cs="Times New Roman"/>
                <w:sz w:val="24"/>
                <w:szCs w:val="24"/>
                <w:lang w:val="ro-RO"/>
              </w:rPr>
              <w:t>ț</w:t>
            </w:r>
            <w:r w:rsidR="00465464" w:rsidRPr="00D22895">
              <w:rPr>
                <w:rFonts w:ascii="Times New Roman" w:hAnsi="Times New Roman" w:cs="Times New Roman"/>
                <w:sz w:val="24"/>
                <w:szCs w:val="24"/>
                <w:lang w:val="ro-RO"/>
              </w:rPr>
              <w:t>ia public</w:t>
            </w:r>
            <w:r w:rsidR="00465464">
              <w:rPr>
                <w:rFonts w:ascii="Times New Roman" w:hAnsi="Times New Roman" w:cs="Times New Roman"/>
                <w:sz w:val="24"/>
                <w:szCs w:val="24"/>
                <w:lang w:val="ro-RO"/>
              </w:rPr>
              <w:t>ă</w:t>
            </w:r>
            <w:r w:rsidR="00465464" w:rsidRPr="00D22895">
              <w:rPr>
                <w:rFonts w:ascii="Times New Roman" w:hAnsi="Times New Roman" w:cs="Times New Roman"/>
                <w:sz w:val="24"/>
                <w:szCs w:val="24"/>
                <w:lang w:val="ro-RO"/>
              </w:rPr>
              <w:t xml:space="preserve"> este un obstacol major în dezvoltarea serviciilor digitale centrate pe utilizatorul final</w:t>
            </w:r>
            <w:r w:rsidR="00465464">
              <w:rPr>
                <w:rFonts w:ascii="Times New Roman" w:hAnsi="Times New Roman" w:cs="Times New Roman"/>
                <w:sz w:val="24"/>
                <w:szCs w:val="24"/>
                <w:lang w:val="ro-RO"/>
              </w:rPr>
              <w:t xml:space="preserve">. </w:t>
            </w:r>
            <w:r w:rsidR="00465464" w:rsidRPr="00D22895">
              <w:rPr>
                <w:rFonts w:ascii="Times New Roman" w:hAnsi="Times New Roman" w:cs="Times New Roman"/>
                <w:sz w:val="24"/>
                <w:szCs w:val="24"/>
                <w:lang w:val="ro-RO"/>
              </w:rPr>
              <w:t xml:space="preserve">Sistemele existente sunt în general fragmentate, fiind proiectate </w:t>
            </w:r>
            <w:r w:rsidR="00465464">
              <w:rPr>
                <w:rFonts w:ascii="Times New Roman" w:hAnsi="Times New Roman" w:cs="Times New Roman"/>
                <w:sz w:val="24"/>
                <w:szCs w:val="24"/>
                <w:lang w:val="ro-RO"/>
              </w:rPr>
              <w:t>ș</w:t>
            </w:r>
            <w:r w:rsidR="00465464" w:rsidRPr="00D22895">
              <w:rPr>
                <w:rFonts w:ascii="Times New Roman" w:hAnsi="Times New Roman" w:cs="Times New Roman"/>
                <w:sz w:val="24"/>
                <w:szCs w:val="24"/>
                <w:lang w:val="ro-RO"/>
              </w:rPr>
              <w:t>i dezvoltate izolat de c</w:t>
            </w:r>
            <w:r w:rsidR="00465464">
              <w:rPr>
                <w:rFonts w:ascii="Times New Roman" w:hAnsi="Times New Roman" w:cs="Times New Roman"/>
                <w:sz w:val="24"/>
                <w:szCs w:val="24"/>
                <w:lang w:val="ro-RO"/>
              </w:rPr>
              <w:t>ă</w:t>
            </w:r>
            <w:r w:rsidR="00465464" w:rsidRPr="00D22895">
              <w:rPr>
                <w:rFonts w:ascii="Times New Roman" w:hAnsi="Times New Roman" w:cs="Times New Roman"/>
                <w:sz w:val="24"/>
                <w:szCs w:val="24"/>
                <w:lang w:val="ro-RO"/>
              </w:rPr>
              <w:t>tre diferite institu</w:t>
            </w:r>
            <w:r w:rsidR="00465464">
              <w:rPr>
                <w:rFonts w:ascii="Times New Roman" w:hAnsi="Times New Roman" w:cs="Times New Roman"/>
                <w:sz w:val="24"/>
                <w:szCs w:val="24"/>
                <w:lang w:val="ro-RO"/>
              </w:rPr>
              <w:t>ț</w:t>
            </w:r>
            <w:r w:rsidR="00465464" w:rsidRPr="00D22895">
              <w:rPr>
                <w:rFonts w:ascii="Times New Roman" w:hAnsi="Times New Roman" w:cs="Times New Roman"/>
                <w:sz w:val="24"/>
                <w:szCs w:val="24"/>
                <w:lang w:val="ro-RO"/>
              </w:rPr>
              <w:t>ii ale statului, în afara unui cadru na</w:t>
            </w:r>
            <w:r w:rsidR="00465464">
              <w:rPr>
                <w:rFonts w:ascii="Times New Roman" w:hAnsi="Times New Roman" w:cs="Times New Roman"/>
                <w:sz w:val="24"/>
                <w:szCs w:val="24"/>
                <w:lang w:val="ro-RO"/>
              </w:rPr>
              <w:t>ț</w:t>
            </w:r>
            <w:r w:rsidR="00465464" w:rsidRPr="00D22895">
              <w:rPr>
                <w:rFonts w:ascii="Times New Roman" w:hAnsi="Times New Roman" w:cs="Times New Roman"/>
                <w:sz w:val="24"/>
                <w:szCs w:val="24"/>
                <w:lang w:val="ro-RO"/>
              </w:rPr>
              <w:t>iona</w:t>
            </w:r>
            <w:r w:rsidR="00465464">
              <w:rPr>
                <w:rFonts w:ascii="Times New Roman" w:hAnsi="Times New Roman" w:cs="Times New Roman"/>
                <w:sz w:val="24"/>
                <w:szCs w:val="24"/>
                <w:lang w:val="ro-RO"/>
              </w:rPr>
              <w:t>l integrat. În dezideratul atingerii jaloanelor asumate prin P</w:t>
            </w:r>
            <w:r w:rsidR="00F813AB">
              <w:rPr>
                <w:rFonts w:ascii="Times New Roman" w:hAnsi="Times New Roman" w:cs="Times New Roman"/>
                <w:sz w:val="24"/>
                <w:szCs w:val="24"/>
                <w:lang w:val="ro-RO"/>
              </w:rPr>
              <w:t>lanul Național de Redresare și Reziliență (PNRR)</w:t>
            </w:r>
            <w:r w:rsidR="00465464">
              <w:rPr>
                <w:rFonts w:ascii="Times New Roman" w:hAnsi="Times New Roman" w:cs="Times New Roman"/>
                <w:sz w:val="24"/>
                <w:szCs w:val="24"/>
                <w:lang w:val="ro-RO"/>
              </w:rPr>
              <w:t xml:space="preserve">, </w:t>
            </w:r>
            <w:r w:rsidR="00D22895" w:rsidRPr="006E4A24">
              <w:rPr>
                <w:rFonts w:ascii="Times New Roman" w:hAnsi="Times New Roman" w:cs="Times New Roman"/>
                <w:i/>
                <w:iCs/>
                <w:sz w:val="24"/>
                <w:szCs w:val="24"/>
                <w:lang w:val="ro-RO"/>
              </w:rPr>
              <w:t>Componenta C7</w:t>
            </w:r>
            <w:r w:rsidR="006E4A24" w:rsidRPr="006E4A24">
              <w:rPr>
                <w:rFonts w:ascii="Times New Roman" w:hAnsi="Times New Roman" w:cs="Times New Roman"/>
                <w:i/>
                <w:iCs/>
                <w:sz w:val="24"/>
                <w:szCs w:val="24"/>
                <w:lang w:val="ro-RO"/>
              </w:rPr>
              <w:t xml:space="preserve"> -</w:t>
            </w:r>
            <w:r w:rsidR="00D22895" w:rsidRPr="006E4A24">
              <w:rPr>
                <w:rFonts w:ascii="Times New Roman" w:hAnsi="Times New Roman" w:cs="Times New Roman"/>
                <w:i/>
                <w:iCs/>
                <w:sz w:val="24"/>
                <w:szCs w:val="24"/>
                <w:lang w:val="ro-RO"/>
              </w:rPr>
              <w:t xml:space="preserve"> Transformare digital</w:t>
            </w:r>
            <w:r w:rsidR="00465464" w:rsidRPr="006E4A24">
              <w:rPr>
                <w:rFonts w:ascii="Times New Roman" w:hAnsi="Times New Roman" w:cs="Times New Roman"/>
                <w:i/>
                <w:iCs/>
                <w:sz w:val="24"/>
                <w:szCs w:val="24"/>
                <w:lang w:val="ro-RO"/>
              </w:rPr>
              <w:t>ă</w:t>
            </w:r>
            <w:r w:rsidR="000E6853">
              <w:rPr>
                <w:rFonts w:ascii="Times New Roman" w:hAnsi="Times New Roman" w:cs="Times New Roman"/>
                <w:sz w:val="24"/>
                <w:szCs w:val="24"/>
                <w:lang w:val="ro-RO"/>
              </w:rPr>
              <w:t xml:space="preserve"> și în </w:t>
            </w:r>
            <w:r w:rsidR="00465464" w:rsidRPr="005D3F93">
              <w:rPr>
                <w:rFonts w:ascii="Times New Roman" w:hAnsi="Times New Roman" w:cs="Times New Roman"/>
                <w:sz w:val="24"/>
                <w:szCs w:val="24"/>
                <w:lang w:val="ro-RO"/>
              </w:rPr>
              <w:t xml:space="preserve">vederea </w:t>
            </w:r>
            <w:r w:rsidR="000E6853" w:rsidRPr="005D3F93">
              <w:rPr>
                <w:rFonts w:ascii="Times New Roman" w:hAnsi="Times New Roman" w:cs="Times New Roman"/>
                <w:sz w:val="24"/>
                <w:szCs w:val="24"/>
                <w:lang w:val="ro-RO"/>
              </w:rPr>
              <w:t>dezvoltării</w:t>
            </w:r>
            <w:r w:rsidR="00465464" w:rsidRPr="005D3F93">
              <w:rPr>
                <w:rFonts w:ascii="Times New Roman" w:hAnsi="Times New Roman" w:cs="Times New Roman"/>
                <w:sz w:val="24"/>
                <w:szCs w:val="24"/>
                <w:lang w:val="ro-RO"/>
              </w:rPr>
              <w:t xml:space="preserve"> arhitecturii integrate a infrastructurii serviciilor digitale</w:t>
            </w:r>
            <w:r w:rsidR="006E4A24">
              <w:rPr>
                <w:rFonts w:ascii="Times New Roman" w:hAnsi="Times New Roman" w:cs="Times New Roman"/>
                <w:sz w:val="24"/>
                <w:szCs w:val="24"/>
                <w:lang w:val="ro-RO"/>
              </w:rPr>
              <w:t>,</w:t>
            </w:r>
            <w:r w:rsidR="00465464" w:rsidRPr="005D3F93">
              <w:rPr>
                <w:rFonts w:ascii="Times New Roman" w:hAnsi="Times New Roman" w:cs="Times New Roman"/>
                <w:sz w:val="24"/>
                <w:szCs w:val="24"/>
                <w:lang w:val="ro-RO"/>
              </w:rPr>
              <w:t xml:space="preserve"> este </w:t>
            </w:r>
            <w:r w:rsidR="000E6853" w:rsidRPr="005D3F93">
              <w:rPr>
                <w:rFonts w:ascii="Times New Roman" w:hAnsi="Times New Roman" w:cs="Times New Roman"/>
                <w:sz w:val="24"/>
                <w:szCs w:val="24"/>
                <w:lang w:val="ro-RO"/>
              </w:rPr>
              <w:t>necesară</w:t>
            </w:r>
            <w:r w:rsidR="00465464" w:rsidRPr="005D3F93">
              <w:rPr>
                <w:rFonts w:ascii="Times New Roman" w:hAnsi="Times New Roman" w:cs="Times New Roman"/>
                <w:sz w:val="24"/>
                <w:szCs w:val="24"/>
                <w:lang w:val="ro-RO"/>
              </w:rPr>
              <w:t xml:space="preserve"> adoptarea Legii </w:t>
            </w:r>
            <w:r w:rsidR="000E6853" w:rsidRPr="000E6853">
              <w:rPr>
                <w:rFonts w:ascii="Times New Roman" w:hAnsi="Times New Roman" w:cs="Times New Roman"/>
                <w:sz w:val="24"/>
                <w:szCs w:val="24"/>
                <w:lang w:val="ro-RO"/>
              </w:rPr>
              <w:t>privind schimbul de date între sisteme informatice și crearea platformei naționale de interoperabilitate</w:t>
            </w:r>
            <w:r w:rsidR="006E4A24">
              <w:rPr>
                <w:rFonts w:ascii="Times New Roman" w:hAnsi="Times New Roman" w:cs="Times New Roman"/>
                <w:sz w:val="24"/>
                <w:szCs w:val="24"/>
                <w:lang w:val="ro-RO"/>
              </w:rPr>
              <w:t>. Această lege</w:t>
            </w:r>
            <w:r w:rsidR="000E6853">
              <w:rPr>
                <w:rFonts w:ascii="Times New Roman" w:hAnsi="Times New Roman" w:cs="Times New Roman"/>
                <w:sz w:val="24"/>
                <w:szCs w:val="24"/>
                <w:lang w:val="ro-RO"/>
              </w:rPr>
              <w:t xml:space="preserve"> garantează </w:t>
            </w:r>
            <w:r w:rsidR="000E6853" w:rsidRPr="005D3F93">
              <w:rPr>
                <w:rFonts w:ascii="Times New Roman" w:hAnsi="Times New Roman" w:cs="Times New Roman"/>
                <w:sz w:val="24"/>
                <w:szCs w:val="24"/>
                <w:lang w:val="ro-RO"/>
              </w:rPr>
              <w:t>principi</w:t>
            </w:r>
            <w:r w:rsidR="000E6853">
              <w:rPr>
                <w:rFonts w:ascii="Times New Roman" w:hAnsi="Times New Roman" w:cs="Times New Roman"/>
                <w:sz w:val="24"/>
                <w:szCs w:val="24"/>
                <w:lang w:val="ro-RO"/>
              </w:rPr>
              <w:t>ul „</w:t>
            </w:r>
            <w:r w:rsidR="006E4A24">
              <w:rPr>
                <w:rFonts w:ascii="Times New Roman" w:hAnsi="Times New Roman" w:cs="Times New Roman"/>
                <w:i/>
                <w:iCs/>
                <w:sz w:val="24"/>
                <w:szCs w:val="24"/>
                <w:lang w:val="ro-RO"/>
              </w:rPr>
              <w:t>doar o singură dată</w:t>
            </w:r>
            <w:r w:rsidR="000E6853" w:rsidRPr="005D3F93">
              <w:rPr>
                <w:rFonts w:ascii="Times New Roman" w:hAnsi="Times New Roman" w:cs="Times New Roman"/>
                <w:sz w:val="24"/>
                <w:szCs w:val="24"/>
                <w:lang w:val="ro-RO"/>
              </w:rPr>
              <w:t xml:space="preserve">” </w:t>
            </w:r>
            <w:r w:rsidR="000E6853">
              <w:rPr>
                <w:rFonts w:ascii="Times New Roman" w:hAnsi="Times New Roman" w:cs="Times New Roman"/>
                <w:sz w:val="24"/>
                <w:szCs w:val="24"/>
                <w:lang w:val="ro-RO"/>
              </w:rPr>
              <w:t>ș</w:t>
            </w:r>
            <w:r w:rsidR="000E6853" w:rsidRPr="005D3F93">
              <w:rPr>
                <w:rFonts w:ascii="Times New Roman" w:hAnsi="Times New Roman" w:cs="Times New Roman"/>
                <w:sz w:val="24"/>
                <w:szCs w:val="24"/>
                <w:lang w:val="ro-RO"/>
              </w:rPr>
              <w:t>i centrarea serviciilor publice</w:t>
            </w:r>
            <w:r w:rsidR="006E4A24">
              <w:rPr>
                <w:rFonts w:ascii="Times New Roman" w:hAnsi="Times New Roman" w:cs="Times New Roman"/>
                <w:sz w:val="24"/>
                <w:szCs w:val="24"/>
                <w:lang w:val="ro-RO"/>
              </w:rPr>
              <w:t xml:space="preserve"> disparate</w:t>
            </w:r>
            <w:r w:rsidR="000E6853" w:rsidRPr="005D3F93">
              <w:rPr>
                <w:rFonts w:ascii="Times New Roman" w:hAnsi="Times New Roman" w:cs="Times New Roman"/>
                <w:sz w:val="24"/>
                <w:szCs w:val="24"/>
                <w:lang w:val="ro-RO"/>
              </w:rPr>
              <w:t xml:space="preserve"> </w:t>
            </w:r>
            <w:r w:rsidR="006E4A24">
              <w:rPr>
                <w:rFonts w:ascii="Times New Roman" w:hAnsi="Times New Roman" w:cs="Times New Roman"/>
                <w:sz w:val="24"/>
                <w:szCs w:val="24"/>
                <w:lang w:val="ro-RO"/>
              </w:rPr>
              <w:t xml:space="preserve">și sinuoase </w:t>
            </w:r>
            <w:r w:rsidR="000E6853" w:rsidRPr="005D3F93">
              <w:rPr>
                <w:rFonts w:ascii="Times New Roman" w:hAnsi="Times New Roman" w:cs="Times New Roman"/>
                <w:sz w:val="24"/>
                <w:szCs w:val="24"/>
                <w:lang w:val="ro-RO"/>
              </w:rPr>
              <w:t>în jurul utilizatorului final</w:t>
            </w:r>
            <w:r w:rsidR="000E6853">
              <w:rPr>
                <w:rFonts w:ascii="Times New Roman" w:hAnsi="Times New Roman" w:cs="Times New Roman"/>
                <w:sz w:val="24"/>
                <w:szCs w:val="24"/>
                <w:lang w:val="ro-RO"/>
              </w:rPr>
              <w:t xml:space="preserve">. </w:t>
            </w:r>
            <w:r w:rsidR="006329E6">
              <w:rPr>
                <w:rFonts w:ascii="Times New Roman" w:hAnsi="Times New Roman" w:cs="Times New Roman"/>
                <w:sz w:val="24"/>
                <w:szCs w:val="24"/>
                <w:lang w:val="ro-RO"/>
              </w:rPr>
              <w:t xml:space="preserve">Legea este </w:t>
            </w:r>
            <w:r w:rsidR="00465464" w:rsidRPr="005D3F93">
              <w:rPr>
                <w:rFonts w:ascii="Times New Roman" w:hAnsi="Times New Roman" w:cs="Times New Roman"/>
                <w:sz w:val="24"/>
                <w:szCs w:val="24"/>
                <w:lang w:val="ro-RO"/>
              </w:rPr>
              <w:t>aliniat</w:t>
            </w:r>
            <w:r w:rsidR="006329E6">
              <w:rPr>
                <w:rFonts w:ascii="Times New Roman" w:hAnsi="Times New Roman" w:cs="Times New Roman"/>
                <w:sz w:val="24"/>
                <w:szCs w:val="24"/>
                <w:lang w:val="ro-RO"/>
              </w:rPr>
              <w:t>ă</w:t>
            </w:r>
            <w:r w:rsidR="00465464" w:rsidRPr="005D3F93">
              <w:rPr>
                <w:rFonts w:ascii="Times New Roman" w:hAnsi="Times New Roman" w:cs="Times New Roman"/>
                <w:sz w:val="24"/>
                <w:szCs w:val="24"/>
                <w:lang w:val="ro-RO"/>
              </w:rPr>
              <w:t xml:space="preserve"> cu prevederile </w:t>
            </w:r>
            <w:r w:rsidR="006329E6">
              <w:rPr>
                <w:rFonts w:ascii="Times New Roman" w:hAnsi="Times New Roman" w:cs="Times New Roman"/>
                <w:sz w:val="24"/>
                <w:szCs w:val="24"/>
                <w:lang w:val="ro-RO"/>
              </w:rPr>
              <w:t>Cadrului European de I</w:t>
            </w:r>
            <w:r w:rsidR="00465464" w:rsidRPr="005D3F93">
              <w:rPr>
                <w:rFonts w:ascii="Times New Roman" w:hAnsi="Times New Roman" w:cs="Times New Roman"/>
                <w:sz w:val="24"/>
                <w:szCs w:val="24"/>
                <w:lang w:val="ro-RO"/>
              </w:rPr>
              <w:t>nteroperabilit</w:t>
            </w:r>
            <w:r w:rsidR="006329E6">
              <w:rPr>
                <w:rFonts w:ascii="Times New Roman" w:hAnsi="Times New Roman" w:cs="Times New Roman"/>
                <w:sz w:val="24"/>
                <w:szCs w:val="24"/>
                <w:lang w:val="ro-RO"/>
              </w:rPr>
              <w:t xml:space="preserve">ate și </w:t>
            </w:r>
            <w:r w:rsidR="00465464" w:rsidRPr="005D3F93">
              <w:rPr>
                <w:rFonts w:ascii="Times New Roman" w:hAnsi="Times New Roman" w:cs="Times New Roman"/>
                <w:sz w:val="24"/>
                <w:szCs w:val="24"/>
                <w:lang w:val="ro-RO"/>
              </w:rPr>
              <w:t xml:space="preserve">va fi </w:t>
            </w:r>
            <w:r w:rsidR="006329E6" w:rsidRPr="005D3F93">
              <w:rPr>
                <w:rFonts w:ascii="Times New Roman" w:hAnsi="Times New Roman" w:cs="Times New Roman"/>
                <w:sz w:val="24"/>
                <w:szCs w:val="24"/>
                <w:lang w:val="ro-RO"/>
              </w:rPr>
              <w:t>implementată</w:t>
            </w:r>
            <w:r w:rsidR="00465464" w:rsidRPr="005D3F93">
              <w:rPr>
                <w:rFonts w:ascii="Times New Roman" w:hAnsi="Times New Roman" w:cs="Times New Roman"/>
                <w:sz w:val="24"/>
                <w:szCs w:val="24"/>
                <w:lang w:val="ro-RO"/>
              </w:rPr>
              <w:t xml:space="preserve"> prin norme tehnice pe care </w:t>
            </w:r>
            <w:r w:rsidR="006329E6" w:rsidRPr="005D3F93">
              <w:rPr>
                <w:rFonts w:ascii="Times New Roman" w:hAnsi="Times New Roman" w:cs="Times New Roman"/>
                <w:sz w:val="24"/>
                <w:szCs w:val="24"/>
                <w:lang w:val="ro-RO"/>
              </w:rPr>
              <w:t>enti</w:t>
            </w:r>
            <w:r w:rsidR="006329E6">
              <w:rPr>
                <w:rFonts w:ascii="Times New Roman" w:hAnsi="Times New Roman" w:cs="Times New Roman"/>
                <w:sz w:val="24"/>
                <w:szCs w:val="24"/>
                <w:lang w:val="ro-RO"/>
              </w:rPr>
              <w:t>tă</w:t>
            </w:r>
            <w:r w:rsidR="006329E6" w:rsidRPr="005D3F93">
              <w:rPr>
                <w:rFonts w:ascii="Times New Roman" w:hAnsi="Times New Roman" w:cs="Times New Roman"/>
                <w:sz w:val="24"/>
                <w:szCs w:val="24"/>
                <w:lang w:val="ro-RO"/>
              </w:rPr>
              <w:t>țile</w:t>
            </w:r>
            <w:r w:rsidR="00465464" w:rsidRPr="005D3F93">
              <w:rPr>
                <w:rFonts w:ascii="Times New Roman" w:hAnsi="Times New Roman" w:cs="Times New Roman"/>
                <w:sz w:val="24"/>
                <w:szCs w:val="24"/>
                <w:lang w:val="ro-RO"/>
              </w:rPr>
              <w:t xml:space="preserve"> publice le vor aplica pentru </w:t>
            </w:r>
            <w:r w:rsidR="00D23D6C" w:rsidRPr="005D3F93">
              <w:rPr>
                <w:rFonts w:ascii="Times New Roman" w:hAnsi="Times New Roman" w:cs="Times New Roman"/>
                <w:sz w:val="24"/>
                <w:szCs w:val="24"/>
                <w:lang w:val="ro-RO"/>
              </w:rPr>
              <w:t xml:space="preserve">migrarea </w:t>
            </w:r>
            <w:r w:rsidR="00D23D6C">
              <w:rPr>
                <w:rFonts w:ascii="Times New Roman" w:hAnsi="Times New Roman" w:cs="Times New Roman"/>
                <w:sz w:val="24"/>
                <w:szCs w:val="24"/>
                <w:lang w:val="ro-RO"/>
              </w:rPr>
              <w:t>ș</w:t>
            </w:r>
            <w:r w:rsidR="00D23D6C" w:rsidRPr="005D3F93">
              <w:rPr>
                <w:rFonts w:ascii="Times New Roman" w:hAnsi="Times New Roman" w:cs="Times New Roman"/>
                <w:sz w:val="24"/>
                <w:szCs w:val="24"/>
                <w:lang w:val="ro-RO"/>
              </w:rPr>
              <w:t>i integrarea în structurile de date existente a tuturor datelor, astfel încât acestea s</w:t>
            </w:r>
            <w:r w:rsidR="00D23D6C">
              <w:rPr>
                <w:rFonts w:ascii="Times New Roman" w:hAnsi="Times New Roman" w:cs="Times New Roman"/>
                <w:sz w:val="24"/>
                <w:szCs w:val="24"/>
                <w:lang w:val="ro-RO"/>
              </w:rPr>
              <w:t>ă</w:t>
            </w:r>
            <w:r w:rsidR="00D23D6C" w:rsidRPr="005D3F93">
              <w:rPr>
                <w:rFonts w:ascii="Times New Roman" w:hAnsi="Times New Roman" w:cs="Times New Roman"/>
                <w:sz w:val="24"/>
                <w:szCs w:val="24"/>
                <w:lang w:val="ro-RO"/>
              </w:rPr>
              <w:t xml:space="preserve"> sus</w:t>
            </w:r>
            <w:r w:rsidR="00D23D6C">
              <w:rPr>
                <w:rFonts w:ascii="Times New Roman" w:hAnsi="Times New Roman" w:cs="Times New Roman"/>
                <w:sz w:val="24"/>
                <w:szCs w:val="24"/>
                <w:lang w:val="ro-RO"/>
              </w:rPr>
              <w:t>ț</w:t>
            </w:r>
            <w:r w:rsidR="00D23D6C" w:rsidRPr="005D3F93">
              <w:rPr>
                <w:rFonts w:ascii="Times New Roman" w:hAnsi="Times New Roman" w:cs="Times New Roman"/>
                <w:sz w:val="24"/>
                <w:szCs w:val="24"/>
                <w:lang w:val="ro-RO"/>
              </w:rPr>
              <w:t>in</w:t>
            </w:r>
            <w:r w:rsidR="00D23D6C">
              <w:rPr>
                <w:rFonts w:ascii="Times New Roman" w:hAnsi="Times New Roman" w:cs="Times New Roman"/>
                <w:sz w:val="24"/>
                <w:szCs w:val="24"/>
                <w:lang w:val="ro-RO"/>
              </w:rPr>
              <w:t>ă</w:t>
            </w:r>
            <w:r w:rsidR="00D23D6C" w:rsidRPr="005D3F93">
              <w:rPr>
                <w:rFonts w:ascii="Times New Roman" w:hAnsi="Times New Roman" w:cs="Times New Roman"/>
                <w:sz w:val="24"/>
                <w:szCs w:val="24"/>
                <w:lang w:val="ro-RO"/>
              </w:rPr>
              <w:t xml:space="preserve"> func</w:t>
            </w:r>
            <w:r w:rsidR="00D23D6C">
              <w:rPr>
                <w:rFonts w:ascii="Times New Roman" w:hAnsi="Times New Roman" w:cs="Times New Roman"/>
                <w:sz w:val="24"/>
                <w:szCs w:val="24"/>
                <w:lang w:val="ro-RO"/>
              </w:rPr>
              <w:t>ț</w:t>
            </w:r>
            <w:r w:rsidR="00D23D6C" w:rsidRPr="005D3F93">
              <w:rPr>
                <w:rFonts w:ascii="Times New Roman" w:hAnsi="Times New Roman" w:cs="Times New Roman"/>
                <w:sz w:val="24"/>
                <w:szCs w:val="24"/>
                <w:lang w:val="ro-RO"/>
              </w:rPr>
              <w:t xml:space="preserve">ionarea în timp real a serviciilor oferite. </w:t>
            </w:r>
          </w:p>
          <w:p w14:paraId="6AF1E407" w14:textId="77777777" w:rsidR="006E4A24" w:rsidRDefault="006E4A24" w:rsidP="005D3F93">
            <w:pPr>
              <w:jc w:val="both"/>
              <w:rPr>
                <w:rFonts w:ascii="Times New Roman" w:hAnsi="Times New Roman" w:cs="Times New Roman"/>
                <w:sz w:val="24"/>
                <w:szCs w:val="24"/>
                <w:lang w:val="ro-RO"/>
              </w:rPr>
            </w:pPr>
          </w:p>
          <w:p w14:paraId="23EFA3BF" w14:textId="7E143718" w:rsidR="008D2706" w:rsidRPr="00F85F66" w:rsidRDefault="00D23D6C" w:rsidP="00731A90">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prezent, în România </w:t>
            </w:r>
            <w:r w:rsidR="008D2706" w:rsidRPr="00F85F66">
              <w:rPr>
                <w:rFonts w:ascii="Times New Roman" w:hAnsi="Times New Roman" w:cs="Times New Roman"/>
                <w:sz w:val="24"/>
                <w:szCs w:val="24"/>
                <w:lang w:val="ro-RO"/>
              </w:rPr>
              <w:t>există un cadru l</w:t>
            </w:r>
            <w:r w:rsidR="00BF5EAF" w:rsidRPr="00F85F66">
              <w:rPr>
                <w:rFonts w:ascii="Times New Roman" w:hAnsi="Times New Roman" w:cs="Times New Roman"/>
                <w:sz w:val="24"/>
                <w:szCs w:val="24"/>
                <w:lang w:val="ro-RO"/>
              </w:rPr>
              <w:t>egal, național și european, fav</w:t>
            </w:r>
            <w:r w:rsidR="008D2706" w:rsidRPr="00F85F66">
              <w:rPr>
                <w:rFonts w:ascii="Times New Roman" w:hAnsi="Times New Roman" w:cs="Times New Roman"/>
                <w:sz w:val="24"/>
                <w:szCs w:val="24"/>
                <w:lang w:val="ro-RO"/>
              </w:rPr>
              <w:t xml:space="preserve">orabil implementării unei astfel de legi, precum și o practică europeană relevantă care dovedește necesitatea </w:t>
            </w:r>
            <w:r w:rsidR="006E4A24">
              <w:rPr>
                <w:rFonts w:ascii="Times New Roman" w:hAnsi="Times New Roman" w:cs="Times New Roman"/>
                <w:sz w:val="24"/>
                <w:szCs w:val="24"/>
                <w:lang w:val="ro-RO"/>
              </w:rPr>
              <w:t>reglementărilor propuse</w:t>
            </w:r>
            <w:r w:rsidR="008D2706" w:rsidRPr="00F85F66">
              <w:rPr>
                <w:rFonts w:ascii="Times New Roman" w:hAnsi="Times New Roman" w:cs="Times New Roman"/>
                <w:sz w:val="24"/>
                <w:szCs w:val="24"/>
                <w:lang w:val="ro-RO"/>
              </w:rPr>
              <w:t xml:space="preserve"> în contextul creșterii nevoii de informatizare a sectorului public</w:t>
            </w:r>
            <w:r w:rsidR="007D646A">
              <w:rPr>
                <w:rFonts w:ascii="Times New Roman" w:hAnsi="Times New Roman" w:cs="Times New Roman"/>
                <w:sz w:val="24"/>
                <w:szCs w:val="24"/>
                <w:lang w:val="ro-RO"/>
              </w:rPr>
              <w:t xml:space="preserve">. </w:t>
            </w:r>
            <w:r w:rsidR="008D2706" w:rsidRPr="00F85F66">
              <w:rPr>
                <w:rFonts w:ascii="Times New Roman" w:hAnsi="Times New Roman" w:cs="Times New Roman"/>
                <w:sz w:val="24"/>
                <w:szCs w:val="24"/>
                <w:lang w:val="ro-RO"/>
              </w:rPr>
              <w:t>Amintim în acest sens:</w:t>
            </w:r>
          </w:p>
          <w:p w14:paraId="3B698FEF" w14:textId="66CB2757" w:rsidR="00A8621F" w:rsidRPr="00F85F66" w:rsidRDefault="008D2706" w:rsidP="00731A90">
            <w:pPr>
              <w:pStyle w:val="ListParagraph"/>
              <w:numPr>
                <w:ilvl w:val="0"/>
                <w:numId w:val="2"/>
              </w:numPr>
              <w:ind w:left="317" w:hanging="283"/>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Hotărârea nr. 908/2017</w:t>
            </w:r>
            <w:r w:rsidR="009D38FD" w:rsidRPr="00F85F66">
              <w:rPr>
                <w:rFonts w:ascii="Times New Roman" w:hAnsi="Times New Roman" w:cs="Times New Roman"/>
                <w:sz w:val="24"/>
                <w:szCs w:val="24"/>
                <w:lang w:val="ro-RO"/>
              </w:rPr>
              <w:t xml:space="preserve"> pentru aprobarea Cadrului Național de Interoperabilitate</w:t>
            </w:r>
            <w:r w:rsidR="005E49DA">
              <w:rPr>
                <w:rFonts w:ascii="Times New Roman" w:hAnsi="Times New Roman" w:cs="Times New Roman"/>
                <w:sz w:val="24"/>
                <w:szCs w:val="24"/>
                <w:lang w:val="ro-RO"/>
              </w:rPr>
              <w:t>;</w:t>
            </w:r>
          </w:p>
          <w:p w14:paraId="5BC38A7B" w14:textId="1AB120F4" w:rsidR="009D38FD" w:rsidRDefault="009D38FD" w:rsidP="00731A90">
            <w:pPr>
              <w:pStyle w:val="ListParagraph"/>
              <w:numPr>
                <w:ilvl w:val="0"/>
                <w:numId w:val="2"/>
              </w:numPr>
              <w:ind w:left="317" w:hanging="283"/>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Hotărârea nr. 922/2010 privind organizarea și funcționarea Punctului de contact unic electronic;</w:t>
            </w:r>
          </w:p>
          <w:p w14:paraId="1849FD25" w14:textId="4541974E" w:rsidR="005E49DA" w:rsidRPr="00F85F66" w:rsidRDefault="005E49DA" w:rsidP="00731A90">
            <w:pPr>
              <w:pStyle w:val="ListParagraph"/>
              <w:numPr>
                <w:ilvl w:val="0"/>
                <w:numId w:val="2"/>
              </w:numPr>
              <w:ind w:left="317" w:hanging="283"/>
              <w:jc w:val="both"/>
              <w:rPr>
                <w:rFonts w:ascii="Times New Roman" w:hAnsi="Times New Roman" w:cs="Times New Roman"/>
                <w:sz w:val="24"/>
                <w:szCs w:val="24"/>
                <w:lang w:val="ro-RO"/>
              </w:rPr>
            </w:pPr>
            <w:r w:rsidRPr="005E49DA">
              <w:rPr>
                <w:rFonts w:ascii="Times New Roman" w:hAnsi="Times New Roman" w:cs="Times New Roman"/>
                <w:sz w:val="24"/>
                <w:szCs w:val="24"/>
                <w:lang w:val="ro-RO"/>
              </w:rPr>
              <w:t xml:space="preserve">Legea 267/2021 pentru completarea </w:t>
            </w:r>
            <w:r>
              <w:rPr>
                <w:rFonts w:ascii="Times New Roman" w:hAnsi="Times New Roman" w:cs="Times New Roman"/>
                <w:sz w:val="24"/>
                <w:szCs w:val="24"/>
                <w:lang w:val="ro-RO"/>
              </w:rPr>
              <w:t>OUG</w:t>
            </w:r>
            <w:r w:rsidRPr="005E49DA">
              <w:rPr>
                <w:rFonts w:ascii="Times New Roman" w:hAnsi="Times New Roman" w:cs="Times New Roman"/>
                <w:sz w:val="24"/>
                <w:szCs w:val="24"/>
                <w:lang w:val="ro-RO"/>
              </w:rPr>
              <w:t xml:space="preserve"> nr. 41/2016 privind stabilirea unor măsuri de simplificare la nivelul administrației publice centrale </w:t>
            </w:r>
            <w:r>
              <w:rPr>
                <w:rFonts w:ascii="Times New Roman" w:hAnsi="Times New Roman" w:cs="Times New Roman"/>
                <w:sz w:val="24"/>
                <w:szCs w:val="24"/>
                <w:lang w:val="ro-RO"/>
              </w:rPr>
              <w:t>ș</w:t>
            </w:r>
            <w:r w:rsidRPr="005E49DA">
              <w:rPr>
                <w:rFonts w:ascii="Times New Roman" w:hAnsi="Times New Roman" w:cs="Times New Roman"/>
                <w:sz w:val="24"/>
                <w:szCs w:val="24"/>
                <w:lang w:val="ro-RO"/>
              </w:rPr>
              <w:t xml:space="preserve">i pentru modificarea </w:t>
            </w:r>
            <w:r>
              <w:rPr>
                <w:rFonts w:ascii="Times New Roman" w:hAnsi="Times New Roman" w:cs="Times New Roman"/>
                <w:sz w:val="24"/>
                <w:szCs w:val="24"/>
                <w:lang w:val="ro-RO"/>
              </w:rPr>
              <w:t>ș</w:t>
            </w:r>
            <w:r w:rsidRPr="005E49DA">
              <w:rPr>
                <w:rFonts w:ascii="Times New Roman" w:hAnsi="Times New Roman" w:cs="Times New Roman"/>
                <w:sz w:val="24"/>
                <w:szCs w:val="24"/>
                <w:lang w:val="ro-RO"/>
              </w:rPr>
              <w:t>i completarea unor acte normative</w:t>
            </w:r>
            <w:r w:rsidR="00F813AB">
              <w:rPr>
                <w:rFonts w:ascii="Times New Roman" w:hAnsi="Times New Roman" w:cs="Times New Roman"/>
                <w:sz w:val="24"/>
                <w:szCs w:val="24"/>
                <w:lang w:val="ro-RO"/>
              </w:rPr>
              <w:t>;</w:t>
            </w:r>
          </w:p>
          <w:p w14:paraId="12F9EC17" w14:textId="3F906BD2" w:rsidR="00BF5EAF" w:rsidRDefault="005E49DA" w:rsidP="005E49DA">
            <w:pPr>
              <w:pStyle w:val="ListParagraph"/>
              <w:numPr>
                <w:ilvl w:val="0"/>
                <w:numId w:val="2"/>
              </w:numPr>
              <w:ind w:left="317" w:hanging="283"/>
              <w:jc w:val="both"/>
              <w:rPr>
                <w:rFonts w:ascii="Times New Roman" w:hAnsi="Times New Roman" w:cs="Times New Roman"/>
                <w:sz w:val="24"/>
                <w:szCs w:val="24"/>
                <w:lang w:val="ro-RO"/>
              </w:rPr>
            </w:pPr>
            <w:r w:rsidRPr="005E49DA">
              <w:rPr>
                <w:rFonts w:ascii="Times New Roman" w:hAnsi="Times New Roman" w:cs="Times New Roman"/>
                <w:sz w:val="24"/>
                <w:szCs w:val="24"/>
                <w:lang w:val="ro-RO"/>
              </w:rPr>
              <w:t xml:space="preserve">Hotărârea 89/2020 privind organizarea </w:t>
            </w:r>
            <w:r>
              <w:rPr>
                <w:rFonts w:ascii="Times New Roman" w:hAnsi="Times New Roman" w:cs="Times New Roman"/>
                <w:sz w:val="24"/>
                <w:szCs w:val="24"/>
                <w:lang w:val="ro-RO"/>
              </w:rPr>
              <w:t>și</w:t>
            </w:r>
            <w:r w:rsidRPr="005E49DA">
              <w:rPr>
                <w:rFonts w:ascii="Times New Roman" w:hAnsi="Times New Roman" w:cs="Times New Roman"/>
                <w:sz w:val="24"/>
                <w:szCs w:val="24"/>
                <w:lang w:val="ro-RO"/>
              </w:rPr>
              <w:t xml:space="preserve"> funcționarea Autorității pentru Digitalizarea României</w:t>
            </w:r>
            <w:r w:rsidR="00985E85">
              <w:rPr>
                <w:rFonts w:ascii="Times New Roman" w:hAnsi="Times New Roman" w:cs="Times New Roman"/>
                <w:sz w:val="24"/>
                <w:szCs w:val="24"/>
                <w:lang w:val="ro-RO"/>
              </w:rPr>
              <w:t>.</w:t>
            </w:r>
          </w:p>
          <w:p w14:paraId="5C56ED88" w14:textId="0DE361BC" w:rsidR="007D646A" w:rsidRDefault="007D646A" w:rsidP="00731A90">
            <w:pPr>
              <w:jc w:val="both"/>
              <w:rPr>
                <w:rFonts w:ascii="Times New Roman" w:hAnsi="Times New Roman" w:cs="Times New Roman"/>
                <w:sz w:val="24"/>
                <w:szCs w:val="24"/>
                <w:lang w:val="ro-RO"/>
              </w:rPr>
            </w:pPr>
          </w:p>
          <w:p w14:paraId="69BBCA0A" w14:textId="219709BA" w:rsidR="00D40A75" w:rsidRPr="00D40A75" w:rsidRDefault="00BF5EAF" w:rsidP="00255F67">
            <w:pPr>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Fără a exista, în legislația europeană, o condiționa</w:t>
            </w:r>
            <w:r w:rsidR="005E49DA">
              <w:rPr>
                <w:rFonts w:ascii="Times New Roman" w:hAnsi="Times New Roman" w:cs="Times New Roman"/>
                <w:sz w:val="24"/>
                <w:szCs w:val="24"/>
                <w:lang w:val="ro-RO"/>
              </w:rPr>
              <w:t>r</w:t>
            </w:r>
            <w:r w:rsidRPr="00F85F66">
              <w:rPr>
                <w:rFonts w:ascii="Times New Roman" w:hAnsi="Times New Roman" w:cs="Times New Roman"/>
                <w:sz w:val="24"/>
                <w:szCs w:val="24"/>
                <w:lang w:val="ro-RO"/>
              </w:rPr>
              <w:t>e directă privind</w:t>
            </w:r>
            <w:r w:rsidR="005E49DA">
              <w:rPr>
                <w:rFonts w:ascii="Times New Roman" w:hAnsi="Times New Roman" w:cs="Times New Roman"/>
                <w:sz w:val="24"/>
                <w:szCs w:val="24"/>
                <w:lang w:val="ro-RO"/>
              </w:rPr>
              <w:t xml:space="preserve"> legislația în domeniul</w:t>
            </w:r>
            <w:r w:rsidRPr="00F85F66">
              <w:rPr>
                <w:rFonts w:ascii="Times New Roman" w:hAnsi="Times New Roman" w:cs="Times New Roman"/>
                <w:sz w:val="24"/>
                <w:szCs w:val="24"/>
                <w:lang w:val="ro-RO"/>
              </w:rPr>
              <w:t xml:space="preserve"> interoperabilit</w:t>
            </w:r>
            <w:r w:rsidR="005E49DA">
              <w:rPr>
                <w:rFonts w:ascii="Times New Roman" w:hAnsi="Times New Roman" w:cs="Times New Roman"/>
                <w:sz w:val="24"/>
                <w:szCs w:val="24"/>
                <w:lang w:val="ro-RO"/>
              </w:rPr>
              <w:t>ății</w:t>
            </w:r>
            <w:r w:rsidRPr="00F85F66">
              <w:rPr>
                <w:rFonts w:ascii="Times New Roman" w:hAnsi="Times New Roman" w:cs="Times New Roman"/>
                <w:sz w:val="24"/>
                <w:szCs w:val="24"/>
                <w:lang w:val="ro-RO"/>
              </w:rPr>
              <w:t xml:space="preserve"> sistemelor informatice, menționăm că schimbul de date la nivel european impune respectarea cerințelor tehnice și de interoperabilitate globală, la nivel european și internațional, prevăzute prin specificațiile tehnice emise cu sprijinul ISA</w:t>
            </w:r>
            <w:r w:rsidRPr="00D40A75">
              <w:rPr>
                <w:rFonts w:ascii="Times New Roman" w:hAnsi="Times New Roman" w:cs="Times New Roman"/>
                <w:sz w:val="24"/>
                <w:szCs w:val="24"/>
                <w:vertAlign w:val="superscript"/>
                <w:lang w:val="ro-RO"/>
              </w:rPr>
              <w:t>2</w:t>
            </w:r>
            <w:r w:rsidR="00D40A75">
              <w:rPr>
                <w:rFonts w:ascii="Times New Roman" w:hAnsi="Times New Roman" w:cs="Times New Roman"/>
                <w:sz w:val="24"/>
                <w:szCs w:val="24"/>
                <w:lang w:val="ro-RO"/>
              </w:rPr>
              <w:t xml:space="preserve">, care </w:t>
            </w:r>
            <w:r w:rsidRPr="00F85F66">
              <w:rPr>
                <w:rFonts w:ascii="Times New Roman" w:hAnsi="Times New Roman" w:cs="Times New Roman"/>
                <w:sz w:val="24"/>
                <w:szCs w:val="24"/>
                <w:lang w:val="ro-RO"/>
              </w:rPr>
              <w:t>stabilesc condițiile și c</w:t>
            </w:r>
            <w:r w:rsidR="00D61683" w:rsidRPr="00F85F66">
              <w:rPr>
                <w:rFonts w:ascii="Times New Roman" w:hAnsi="Times New Roman" w:cs="Times New Roman"/>
                <w:sz w:val="24"/>
                <w:szCs w:val="24"/>
                <w:lang w:val="ro-RO"/>
              </w:rPr>
              <w:t>erințele de interoperabilitate.</w:t>
            </w:r>
            <w:r w:rsidR="00985E85">
              <w:rPr>
                <w:rFonts w:ascii="Times New Roman" w:hAnsi="Times New Roman" w:cs="Times New Roman"/>
                <w:sz w:val="24"/>
                <w:szCs w:val="24"/>
                <w:lang w:val="ro-RO"/>
              </w:rPr>
              <w:t xml:space="preserve"> </w:t>
            </w:r>
          </w:p>
        </w:tc>
      </w:tr>
      <w:tr w:rsidR="00A8621F" w:rsidRPr="00985E85" w14:paraId="69E5FDA1" w14:textId="77777777" w:rsidTr="00F85F66">
        <w:tc>
          <w:tcPr>
            <w:tcW w:w="2376" w:type="dxa"/>
          </w:tcPr>
          <w:p w14:paraId="6FA8DC6B" w14:textId="77777777" w:rsidR="00A8621F" w:rsidRPr="00F85F66" w:rsidRDefault="00A402B5" w:rsidP="00A402B5">
            <w:pPr>
              <w:pStyle w:val="ListParagraph"/>
              <w:numPr>
                <w:ilvl w:val="0"/>
                <w:numId w:val="1"/>
              </w:numPr>
              <w:rPr>
                <w:rFonts w:ascii="Times New Roman" w:hAnsi="Times New Roman" w:cs="Times New Roman"/>
                <w:sz w:val="24"/>
                <w:szCs w:val="24"/>
                <w:lang w:val="ro-RO"/>
              </w:rPr>
            </w:pPr>
            <w:r w:rsidRPr="00F85F66">
              <w:rPr>
                <w:rFonts w:ascii="Times New Roman" w:hAnsi="Times New Roman" w:cs="Times New Roman"/>
                <w:sz w:val="24"/>
                <w:szCs w:val="24"/>
                <w:lang w:val="ro-RO"/>
              </w:rPr>
              <w:lastRenderedPageBreak/>
              <w:t>Schimbări preconizate</w:t>
            </w:r>
          </w:p>
        </w:tc>
        <w:tc>
          <w:tcPr>
            <w:tcW w:w="7632" w:type="dxa"/>
          </w:tcPr>
          <w:p w14:paraId="16084D11" w14:textId="783E2642" w:rsidR="00731A90" w:rsidRPr="00F85F66" w:rsidRDefault="00A402B5" w:rsidP="006C1DF5">
            <w:pPr>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Proiectul de lege propus urmărește asigurarea viziunii exprimate în </w:t>
            </w:r>
            <w:r w:rsidR="006E4A24">
              <w:rPr>
                <w:rFonts w:ascii="Times New Roman" w:hAnsi="Times New Roman" w:cs="Times New Roman"/>
                <w:sz w:val="24"/>
                <w:szCs w:val="24"/>
                <w:lang w:val="ro-RO"/>
              </w:rPr>
              <w:t xml:space="preserve">PNNR, </w:t>
            </w:r>
            <w:r w:rsidR="006E4A24" w:rsidRPr="006E4A24">
              <w:rPr>
                <w:rFonts w:ascii="Times New Roman" w:hAnsi="Times New Roman" w:cs="Times New Roman"/>
                <w:sz w:val="24"/>
                <w:szCs w:val="24"/>
                <w:lang w:val="ro-RO"/>
              </w:rPr>
              <w:t>Componenta C7 - Transformare digitală</w:t>
            </w:r>
            <w:r w:rsidR="006E4A24">
              <w:rPr>
                <w:rFonts w:ascii="Times New Roman" w:hAnsi="Times New Roman" w:cs="Times New Roman"/>
                <w:sz w:val="24"/>
                <w:szCs w:val="24"/>
                <w:lang w:val="ro-RO"/>
              </w:rPr>
              <w:t xml:space="preserve"> și în </w:t>
            </w:r>
            <w:r w:rsidRPr="00F85F66">
              <w:rPr>
                <w:rFonts w:ascii="Times New Roman" w:hAnsi="Times New Roman" w:cs="Times New Roman"/>
                <w:sz w:val="24"/>
                <w:szCs w:val="24"/>
                <w:lang w:val="ro-RO"/>
              </w:rPr>
              <w:t xml:space="preserve">Programul de guvernare </w:t>
            </w:r>
            <w:r w:rsidR="005E49DA">
              <w:rPr>
                <w:rFonts w:ascii="Times New Roman" w:hAnsi="Times New Roman" w:cs="Times New Roman"/>
                <w:sz w:val="24"/>
                <w:szCs w:val="24"/>
                <w:lang w:val="ro-RO"/>
              </w:rPr>
              <w:t>2021-2024, r</w:t>
            </w:r>
            <w:r w:rsidRPr="00F85F66">
              <w:rPr>
                <w:rFonts w:ascii="Times New Roman" w:hAnsi="Times New Roman" w:cs="Times New Roman"/>
                <w:sz w:val="24"/>
                <w:szCs w:val="24"/>
                <w:lang w:val="ro-RO"/>
              </w:rPr>
              <w:t xml:space="preserve">eferitoare la simplificarea procedurilor și debirocratizare, asigurând în acest fel un cadru adecvat, la dispoziția cetățeanului, menit să-i faciliteze accesul la serviciile </w:t>
            </w:r>
            <w:r w:rsidR="006C1DF5">
              <w:rPr>
                <w:rFonts w:ascii="Times New Roman" w:hAnsi="Times New Roman" w:cs="Times New Roman"/>
                <w:sz w:val="24"/>
                <w:szCs w:val="24"/>
                <w:lang w:val="ro-RO"/>
              </w:rPr>
              <w:t xml:space="preserve">oferite de </w:t>
            </w:r>
            <w:r w:rsidR="00D40A75">
              <w:rPr>
                <w:rFonts w:ascii="Times New Roman" w:hAnsi="Times New Roman" w:cs="Times New Roman"/>
                <w:sz w:val="24"/>
                <w:szCs w:val="24"/>
                <w:lang w:val="ro-RO"/>
              </w:rPr>
              <w:t>„</w:t>
            </w:r>
            <w:r w:rsidRPr="00F85F66">
              <w:rPr>
                <w:rFonts w:ascii="Times New Roman" w:hAnsi="Times New Roman" w:cs="Times New Roman"/>
                <w:sz w:val="24"/>
                <w:szCs w:val="24"/>
                <w:lang w:val="ro-RO"/>
              </w:rPr>
              <w:t>administrați</w:t>
            </w:r>
            <w:r w:rsidR="006C1DF5">
              <w:rPr>
                <w:rFonts w:ascii="Times New Roman" w:hAnsi="Times New Roman" w:cs="Times New Roman"/>
                <w:sz w:val="24"/>
                <w:szCs w:val="24"/>
                <w:lang w:val="ro-RO"/>
              </w:rPr>
              <w:t>a</w:t>
            </w:r>
            <w:r w:rsidRPr="00F85F66">
              <w:rPr>
                <w:rFonts w:ascii="Times New Roman" w:hAnsi="Times New Roman" w:cs="Times New Roman"/>
                <w:sz w:val="24"/>
                <w:szCs w:val="24"/>
                <w:lang w:val="ro-RO"/>
              </w:rPr>
              <w:t xml:space="preserve"> electronică</w:t>
            </w:r>
            <w:r w:rsidR="006C1DF5">
              <w:rPr>
                <w:rFonts w:ascii="Times New Roman" w:hAnsi="Times New Roman" w:cs="Times New Roman"/>
                <w:sz w:val="24"/>
                <w:szCs w:val="24"/>
                <w:lang w:val="ro-RO"/>
              </w:rPr>
              <w:t xml:space="preserve">”. </w:t>
            </w:r>
          </w:p>
          <w:p w14:paraId="5781556C" w14:textId="323EC37D" w:rsidR="00AA3949" w:rsidRDefault="00AA3949" w:rsidP="00731A90">
            <w:pPr>
              <w:jc w:val="both"/>
              <w:rPr>
                <w:rFonts w:ascii="Times New Roman" w:hAnsi="Times New Roman" w:cs="Times New Roman"/>
                <w:sz w:val="24"/>
                <w:szCs w:val="24"/>
                <w:lang w:val="ro-RO"/>
              </w:rPr>
            </w:pPr>
          </w:p>
          <w:p w14:paraId="79FB169D" w14:textId="1BAA3E8E" w:rsidR="006D676D" w:rsidRDefault="006C1DF5" w:rsidP="006C1DF5">
            <w:pPr>
              <w:jc w:val="both"/>
              <w:rPr>
                <w:rFonts w:ascii="Times New Roman" w:hAnsi="Times New Roman" w:cs="Times New Roman"/>
                <w:sz w:val="24"/>
                <w:szCs w:val="24"/>
                <w:lang w:val="ro-RO"/>
              </w:rPr>
            </w:pPr>
            <w:r>
              <w:rPr>
                <w:rFonts w:ascii="Times New Roman" w:hAnsi="Times New Roman" w:cs="Times New Roman"/>
                <w:sz w:val="24"/>
                <w:szCs w:val="24"/>
                <w:lang w:val="ro-RO"/>
              </w:rPr>
              <w:t>Principalele obiective ale legii sunt f</w:t>
            </w:r>
            <w:r w:rsidRPr="006C1DF5">
              <w:rPr>
                <w:rFonts w:ascii="Times New Roman" w:hAnsi="Times New Roman" w:cs="Times New Roman"/>
                <w:sz w:val="24"/>
                <w:szCs w:val="24"/>
                <w:lang w:val="ro-RO"/>
              </w:rPr>
              <w:t>acilitarea furnizării de servicii publice de calitate, disponibile permanent, proiectate în acord cu nevoile beneficiarilor acestor servicii</w:t>
            </w:r>
            <w:r w:rsidR="00ED4724">
              <w:rPr>
                <w:rFonts w:ascii="Times New Roman" w:hAnsi="Times New Roman" w:cs="Times New Roman"/>
                <w:sz w:val="24"/>
                <w:szCs w:val="24"/>
                <w:lang w:val="ro-RO"/>
              </w:rPr>
              <w:t xml:space="preserve">, </w:t>
            </w:r>
            <w:r w:rsidRPr="006C1DF5">
              <w:rPr>
                <w:rFonts w:ascii="Times New Roman" w:hAnsi="Times New Roman" w:cs="Times New Roman"/>
                <w:sz w:val="24"/>
                <w:szCs w:val="24"/>
                <w:lang w:val="ro-RO"/>
              </w:rPr>
              <w:t>promovarea utilizării pe scară largă a tehnologiei informației și comunicațiilor în cadrul administrației publice</w:t>
            </w:r>
            <w:r w:rsidR="00ED4724">
              <w:rPr>
                <w:rFonts w:ascii="Times New Roman" w:hAnsi="Times New Roman" w:cs="Times New Roman"/>
                <w:sz w:val="24"/>
                <w:szCs w:val="24"/>
                <w:lang w:val="ro-RO"/>
              </w:rPr>
              <w:t xml:space="preserve"> și </w:t>
            </w:r>
            <w:r w:rsidRPr="006C1DF5">
              <w:rPr>
                <w:rFonts w:ascii="Times New Roman" w:hAnsi="Times New Roman" w:cs="Times New Roman"/>
                <w:sz w:val="24"/>
                <w:szCs w:val="24"/>
                <w:lang w:val="ro-RO"/>
              </w:rPr>
              <w:t>creșterea gradului de trasabilitate și transparență a actului administrativ prin oferirea posibilității titularului datelor a cunoașterii accesării și prelucrării datelor sale</w:t>
            </w:r>
            <w:r w:rsidR="00ED4724">
              <w:rPr>
                <w:rFonts w:ascii="Times New Roman" w:hAnsi="Times New Roman" w:cs="Times New Roman"/>
                <w:sz w:val="24"/>
                <w:szCs w:val="24"/>
                <w:lang w:val="ro-RO"/>
              </w:rPr>
              <w:t>. Sp</w:t>
            </w:r>
            <w:r w:rsidR="00ED4724" w:rsidRPr="006C1DF5">
              <w:rPr>
                <w:rFonts w:ascii="Times New Roman" w:hAnsi="Times New Roman" w:cs="Times New Roman"/>
                <w:sz w:val="24"/>
                <w:szCs w:val="24"/>
                <w:lang w:val="ro-RO"/>
              </w:rPr>
              <w:t>orirea gradului de interconectare a sistemelor informatice ale instituțiilor și autorităților publice</w:t>
            </w:r>
            <w:r w:rsidR="006D676D">
              <w:rPr>
                <w:rFonts w:ascii="Times New Roman" w:hAnsi="Times New Roman" w:cs="Times New Roman"/>
                <w:sz w:val="24"/>
                <w:szCs w:val="24"/>
                <w:lang w:val="ro-RO"/>
              </w:rPr>
              <w:t xml:space="preserve">, </w:t>
            </w:r>
            <w:r w:rsidR="00ED4724" w:rsidRPr="006C1DF5">
              <w:rPr>
                <w:rFonts w:ascii="Times New Roman" w:hAnsi="Times New Roman" w:cs="Times New Roman"/>
                <w:sz w:val="24"/>
                <w:szCs w:val="24"/>
                <w:lang w:val="ro-RO"/>
              </w:rPr>
              <w:t>facilita</w:t>
            </w:r>
            <w:r w:rsidR="006D676D">
              <w:rPr>
                <w:rFonts w:ascii="Times New Roman" w:hAnsi="Times New Roman" w:cs="Times New Roman"/>
                <w:sz w:val="24"/>
                <w:szCs w:val="24"/>
                <w:lang w:val="ro-RO"/>
              </w:rPr>
              <w:t>r</w:t>
            </w:r>
            <w:r w:rsidR="00ED4724" w:rsidRPr="006C1DF5">
              <w:rPr>
                <w:rFonts w:ascii="Times New Roman" w:hAnsi="Times New Roman" w:cs="Times New Roman"/>
                <w:sz w:val="24"/>
                <w:szCs w:val="24"/>
                <w:lang w:val="ro-RO"/>
              </w:rPr>
              <w:t>ea schimbului de date între instituțiile publice</w:t>
            </w:r>
            <w:r w:rsidR="006D676D">
              <w:rPr>
                <w:rFonts w:ascii="Times New Roman" w:hAnsi="Times New Roman" w:cs="Times New Roman"/>
                <w:sz w:val="24"/>
                <w:szCs w:val="24"/>
                <w:lang w:val="ro-RO"/>
              </w:rPr>
              <w:t xml:space="preserve"> și simplificarea proceselor administrative</w:t>
            </w:r>
            <w:r w:rsidR="00ED4724">
              <w:rPr>
                <w:rFonts w:ascii="Times New Roman" w:hAnsi="Times New Roman" w:cs="Times New Roman"/>
                <w:sz w:val="24"/>
                <w:szCs w:val="24"/>
                <w:lang w:val="ro-RO"/>
              </w:rPr>
              <w:t xml:space="preserve">, va conduce la </w:t>
            </w:r>
            <w:r w:rsidRPr="006C1DF5">
              <w:rPr>
                <w:rFonts w:ascii="Times New Roman" w:hAnsi="Times New Roman" w:cs="Times New Roman"/>
                <w:sz w:val="24"/>
                <w:szCs w:val="24"/>
                <w:lang w:val="ro-RO"/>
              </w:rPr>
              <w:t xml:space="preserve">creșterea </w:t>
            </w:r>
            <w:r w:rsidRPr="00255F67">
              <w:rPr>
                <w:rFonts w:ascii="Times New Roman" w:hAnsi="Times New Roman" w:cs="Times New Roman"/>
                <w:sz w:val="24"/>
                <w:szCs w:val="24"/>
                <w:lang w:val="ro-RO"/>
              </w:rPr>
              <w:t>eficien</w:t>
            </w:r>
            <w:r w:rsidR="00F813AB">
              <w:rPr>
                <w:rFonts w:ascii="Times New Roman" w:hAnsi="Times New Roman" w:cs="Times New Roman"/>
                <w:sz w:val="24"/>
                <w:szCs w:val="24"/>
                <w:lang w:val="ro-RO"/>
              </w:rPr>
              <w:t>ț</w:t>
            </w:r>
            <w:r w:rsidRPr="00255F67">
              <w:rPr>
                <w:rFonts w:ascii="Times New Roman" w:hAnsi="Times New Roman" w:cs="Times New Roman"/>
                <w:sz w:val="24"/>
                <w:szCs w:val="24"/>
                <w:lang w:val="ro-RO"/>
              </w:rPr>
              <w:t xml:space="preserve">ei și eficacității actului </w:t>
            </w:r>
            <w:r w:rsidRPr="006C1DF5">
              <w:rPr>
                <w:rFonts w:ascii="Times New Roman" w:hAnsi="Times New Roman" w:cs="Times New Roman"/>
                <w:sz w:val="24"/>
                <w:szCs w:val="24"/>
                <w:lang w:val="ro-RO"/>
              </w:rPr>
              <w:t>administrativ prin implementarea principiului „</w:t>
            </w:r>
            <w:r w:rsidRPr="00F3340C">
              <w:rPr>
                <w:rFonts w:ascii="Times New Roman" w:hAnsi="Times New Roman" w:cs="Times New Roman"/>
                <w:i/>
                <w:iCs/>
                <w:sz w:val="24"/>
                <w:szCs w:val="24"/>
                <w:lang w:val="ro-RO"/>
              </w:rPr>
              <w:t>doar o singură dată</w:t>
            </w:r>
            <w:r w:rsidRPr="006C1DF5">
              <w:rPr>
                <w:rFonts w:ascii="Times New Roman" w:hAnsi="Times New Roman" w:cs="Times New Roman"/>
                <w:sz w:val="24"/>
                <w:szCs w:val="24"/>
                <w:lang w:val="ro-RO"/>
              </w:rPr>
              <w:t>”</w:t>
            </w:r>
            <w:r w:rsidR="00ED4724">
              <w:rPr>
                <w:rFonts w:ascii="Times New Roman" w:hAnsi="Times New Roman" w:cs="Times New Roman"/>
                <w:sz w:val="24"/>
                <w:szCs w:val="24"/>
                <w:lang w:val="ro-RO"/>
              </w:rPr>
              <w:t xml:space="preserve">.  </w:t>
            </w:r>
          </w:p>
          <w:p w14:paraId="72ECA526" w14:textId="77777777" w:rsidR="006D676D" w:rsidRDefault="006D676D" w:rsidP="006C1DF5">
            <w:pPr>
              <w:jc w:val="both"/>
              <w:rPr>
                <w:rFonts w:ascii="Times New Roman" w:hAnsi="Times New Roman" w:cs="Times New Roman"/>
                <w:sz w:val="24"/>
                <w:szCs w:val="24"/>
                <w:lang w:val="ro-RO"/>
              </w:rPr>
            </w:pPr>
          </w:p>
          <w:p w14:paraId="349D6A31" w14:textId="3A5CF831" w:rsidR="006C1DF5" w:rsidRPr="006C1DF5" w:rsidRDefault="00ED4724" w:rsidP="006C1DF5">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În plus, se urmărește </w:t>
            </w:r>
            <w:r w:rsidR="006C1DF5" w:rsidRPr="006C1DF5">
              <w:rPr>
                <w:rFonts w:ascii="Times New Roman" w:hAnsi="Times New Roman" w:cs="Times New Roman"/>
                <w:sz w:val="24"/>
                <w:szCs w:val="24"/>
                <w:lang w:val="ro-RO"/>
              </w:rPr>
              <w:t xml:space="preserve">promovarea interoperabilității în administrația publică </w:t>
            </w:r>
            <w:r w:rsidR="00E54457">
              <w:rPr>
                <w:rFonts w:ascii="Times New Roman" w:hAnsi="Times New Roman" w:cs="Times New Roman"/>
                <w:sz w:val="24"/>
                <w:szCs w:val="24"/>
                <w:lang w:val="ro-RO"/>
              </w:rPr>
              <w:t>centrală</w:t>
            </w:r>
            <w:r w:rsidR="00E54457" w:rsidRPr="006C1DF5">
              <w:rPr>
                <w:rFonts w:ascii="Times New Roman" w:hAnsi="Times New Roman" w:cs="Times New Roman"/>
                <w:sz w:val="24"/>
                <w:szCs w:val="24"/>
                <w:lang w:val="ro-RO"/>
              </w:rPr>
              <w:t xml:space="preserve"> </w:t>
            </w:r>
            <w:r w:rsidR="006C1DF5" w:rsidRPr="006C1DF5">
              <w:rPr>
                <w:rFonts w:ascii="Times New Roman" w:hAnsi="Times New Roman" w:cs="Times New Roman"/>
                <w:sz w:val="24"/>
                <w:szCs w:val="24"/>
                <w:lang w:val="ro-RO"/>
              </w:rPr>
              <w:t>și între administrația locală și administrația centrală</w:t>
            </w:r>
            <w:r>
              <w:rPr>
                <w:rFonts w:ascii="Times New Roman" w:hAnsi="Times New Roman" w:cs="Times New Roman"/>
                <w:sz w:val="24"/>
                <w:szCs w:val="24"/>
                <w:lang w:val="ro-RO"/>
              </w:rPr>
              <w:t xml:space="preserve">, dar și </w:t>
            </w:r>
            <w:r w:rsidR="006C1DF5" w:rsidRPr="006C1DF5">
              <w:rPr>
                <w:rFonts w:ascii="Times New Roman" w:hAnsi="Times New Roman" w:cs="Times New Roman"/>
                <w:sz w:val="24"/>
                <w:szCs w:val="24"/>
                <w:lang w:val="ro-RO"/>
              </w:rPr>
              <w:t>facilitarea accesului instituțiilor private la datele deținute de instituții publice și viceversa</w:t>
            </w:r>
            <w:r>
              <w:rPr>
                <w:rFonts w:ascii="Times New Roman" w:hAnsi="Times New Roman" w:cs="Times New Roman"/>
                <w:sz w:val="24"/>
                <w:szCs w:val="24"/>
                <w:lang w:val="ro-RO"/>
              </w:rPr>
              <w:t xml:space="preserve">, cu </w:t>
            </w:r>
            <w:r w:rsidR="006C1DF5" w:rsidRPr="006C1DF5">
              <w:rPr>
                <w:rFonts w:ascii="Times New Roman" w:hAnsi="Times New Roman" w:cs="Times New Roman"/>
                <w:sz w:val="24"/>
                <w:szCs w:val="24"/>
                <w:lang w:val="ro-RO"/>
              </w:rPr>
              <w:t>asigurarea securității și confidențialității schimburilor de date</w:t>
            </w:r>
            <w:r w:rsidR="00F3340C">
              <w:rPr>
                <w:rFonts w:ascii="Times New Roman" w:hAnsi="Times New Roman" w:cs="Times New Roman"/>
                <w:sz w:val="24"/>
                <w:szCs w:val="24"/>
                <w:lang w:val="ro-RO"/>
              </w:rPr>
              <w:t xml:space="preserve">. </w:t>
            </w:r>
          </w:p>
          <w:p w14:paraId="793F35EE" w14:textId="1B0693E3" w:rsidR="00381434" w:rsidRDefault="00381434" w:rsidP="00381434">
            <w:pPr>
              <w:jc w:val="both"/>
              <w:rPr>
                <w:rFonts w:ascii="Times New Roman" w:hAnsi="Times New Roman" w:cs="Times New Roman"/>
                <w:sz w:val="24"/>
                <w:szCs w:val="24"/>
                <w:lang w:val="ro-RO"/>
              </w:rPr>
            </w:pPr>
          </w:p>
          <w:p w14:paraId="666427EE" w14:textId="79A1B1C5" w:rsidR="007B31DC" w:rsidRDefault="007B31DC" w:rsidP="00381434">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Legea conferă  </w:t>
            </w:r>
            <w:r w:rsidRPr="00ED4724">
              <w:rPr>
                <w:rFonts w:ascii="Times New Roman" w:hAnsi="Times New Roman" w:cs="Times New Roman"/>
                <w:sz w:val="24"/>
                <w:szCs w:val="24"/>
                <w:lang w:val="ro-RO"/>
              </w:rPr>
              <w:t xml:space="preserve">funcția de reglementare în domeniul implementării platformei de interoperabilitate </w:t>
            </w:r>
            <w:r w:rsidR="00F3340C" w:rsidRPr="003C4B0A">
              <w:rPr>
                <w:rFonts w:ascii="Times New Roman" w:hAnsi="Times New Roman" w:cs="Times New Roman"/>
                <w:sz w:val="24"/>
                <w:szCs w:val="24"/>
                <w:lang w:val="ro-RO"/>
              </w:rPr>
              <w:t>Minist</w:t>
            </w:r>
            <w:r w:rsidR="00F3340C">
              <w:rPr>
                <w:rFonts w:ascii="Times New Roman" w:hAnsi="Times New Roman" w:cs="Times New Roman"/>
                <w:sz w:val="24"/>
                <w:szCs w:val="24"/>
                <w:lang w:val="ro-RO"/>
              </w:rPr>
              <w:t xml:space="preserve">erului </w:t>
            </w:r>
            <w:r w:rsidR="00F3340C" w:rsidRPr="003C4B0A">
              <w:rPr>
                <w:rFonts w:ascii="Times New Roman" w:hAnsi="Times New Roman" w:cs="Times New Roman"/>
                <w:sz w:val="24"/>
                <w:szCs w:val="24"/>
                <w:lang w:val="ro-RO"/>
              </w:rPr>
              <w:t>Cercetării, Inovării și Digitalizării</w:t>
            </w:r>
            <w:r w:rsidR="00F3340C">
              <w:rPr>
                <w:rFonts w:ascii="Times New Roman" w:hAnsi="Times New Roman" w:cs="Times New Roman"/>
                <w:sz w:val="24"/>
                <w:szCs w:val="24"/>
                <w:lang w:val="ro-RO"/>
              </w:rPr>
              <w:t xml:space="preserve"> (</w:t>
            </w:r>
            <w:r w:rsidRPr="00ED4724">
              <w:rPr>
                <w:rFonts w:ascii="Times New Roman" w:hAnsi="Times New Roman" w:cs="Times New Roman"/>
                <w:sz w:val="24"/>
                <w:szCs w:val="24"/>
                <w:lang w:val="ro-RO"/>
              </w:rPr>
              <w:t>MCID</w:t>
            </w:r>
            <w:r w:rsidR="00F3340C">
              <w:rPr>
                <w:rFonts w:ascii="Times New Roman" w:hAnsi="Times New Roman" w:cs="Times New Roman"/>
                <w:sz w:val="24"/>
                <w:szCs w:val="24"/>
                <w:lang w:val="ro-RO"/>
              </w:rPr>
              <w:t>)</w:t>
            </w:r>
            <w:r>
              <w:rPr>
                <w:rFonts w:ascii="Times New Roman" w:hAnsi="Times New Roman" w:cs="Times New Roman"/>
                <w:sz w:val="24"/>
                <w:szCs w:val="24"/>
                <w:lang w:val="ro-RO"/>
              </w:rPr>
              <w:t xml:space="preserve">, iar </w:t>
            </w:r>
            <w:r w:rsidRPr="00ED4724">
              <w:rPr>
                <w:rFonts w:ascii="Times New Roman" w:hAnsi="Times New Roman" w:cs="Times New Roman"/>
                <w:sz w:val="24"/>
                <w:szCs w:val="24"/>
                <w:lang w:val="ro-RO"/>
              </w:rPr>
              <w:t xml:space="preserve">funcția de monitorizare, control și evaluare aparține </w:t>
            </w:r>
            <w:r>
              <w:rPr>
                <w:rFonts w:ascii="Times New Roman" w:hAnsi="Times New Roman" w:cs="Times New Roman"/>
                <w:sz w:val="24"/>
                <w:szCs w:val="24"/>
                <w:lang w:val="ro-RO"/>
              </w:rPr>
              <w:t xml:space="preserve">Autorității pentru Digitalizarea României (ADR). </w:t>
            </w:r>
          </w:p>
          <w:p w14:paraId="2616937A" w14:textId="77777777" w:rsidR="007B31DC" w:rsidRDefault="007B31DC" w:rsidP="00381434">
            <w:pPr>
              <w:jc w:val="both"/>
              <w:rPr>
                <w:rFonts w:ascii="Times New Roman" w:hAnsi="Times New Roman" w:cs="Times New Roman"/>
                <w:sz w:val="24"/>
                <w:szCs w:val="24"/>
                <w:lang w:val="ro-RO"/>
              </w:rPr>
            </w:pPr>
          </w:p>
          <w:p w14:paraId="6BE1DDEF" w14:textId="6D2E7D63" w:rsidR="00381434" w:rsidRDefault="00381434" w:rsidP="00381434">
            <w:pPr>
              <w:jc w:val="both"/>
              <w:rPr>
                <w:rFonts w:ascii="Times New Roman" w:hAnsi="Times New Roman" w:cs="Times New Roman"/>
                <w:sz w:val="24"/>
                <w:szCs w:val="24"/>
                <w:lang w:val="ro-RO"/>
              </w:rPr>
            </w:pPr>
            <w:r w:rsidRPr="00ED4724">
              <w:rPr>
                <w:rFonts w:ascii="Times New Roman" w:hAnsi="Times New Roman" w:cs="Times New Roman"/>
                <w:sz w:val="24"/>
                <w:szCs w:val="24"/>
                <w:lang w:val="ro-RO"/>
              </w:rPr>
              <w:t xml:space="preserve">Legea identifică un număr de registre de bază a datelor și desemnează </w:t>
            </w:r>
            <w:r w:rsidR="007B31DC">
              <w:rPr>
                <w:rFonts w:ascii="Times New Roman" w:hAnsi="Times New Roman" w:cs="Times New Roman"/>
                <w:sz w:val="24"/>
                <w:szCs w:val="24"/>
                <w:lang w:val="ro-RO"/>
              </w:rPr>
              <w:t xml:space="preserve">ADR </w:t>
            </w:r>
            <w:r w:rsidRPr="00ED4724">
              <w:rPr>
                <w:rFonts w:ascii="Times New Roman" w:hAnsi="Times New Roman" w:cs="Times New Roman"/>
                <w:sz w:val="24"/>
                <w:szCs w:val="24"/>
                <w:lang w:val="ro-RO"/>
              </w:rPr>
              <w:t>ca autoritate competentă pentru asigurarea schimbului de date și a interoperabilității, în calitate de unic administrator al platformei naționale de interoperabilitate.</w:t>
            </w:r>
            <w:r>
              <w:rPr>
                <w:rFonts w:ascii="Times New Roman" w:hAnsi="Times New Roman" w:cs="Times New Roman"/>
                <w:sz w:val="24"/>
                <w:szCs w:val="24"/>
                <w:lang w:val="ro-RO"/>
              </w:rPr>
              <w:t xml:space="preserve"> În viitor, se vor putea </w:t>
            </w:r>
            <w:r w:rsidRPr="00ED4724">
              <w:rPr>
                <w:rFonts w:ascii="Times New Roman" w:hAnsi="Times New Roman" w:cs="Times New Roman"/>
                <w:sz w:val="24"/>
                <w:szCs w:val="24"/>
                <w:lang w:val="ro-RO"/>
              </w:rPr>
              <w:t>înființa</w:t>
            </w:r>
            <w:r>
              <w:rPr>
                <w:rFonts w:ascii="Times New Roman" w:hAnsi="Times New Roman" w:cs="Times New Roman"/>
                <w:sz w:val="24"/>
                <w:szCs w:val="24"/>
                <w:lang w:val="ro-RO"/>
              </w:rPr>
              <w:t xml:space="preserve"> prin Hotărâre de Guvern</w:t>
            </w:r>
            <w:r w:rsidRPr="00ED4724">
              <w:rPr>
                <w:rFonts w:ascii="Times New Roman" w:hAnsi="Times New Roman" w:cs="Times New Roman"/>
                <w:sz w:val="24"/>
                <w:szCs w:val="24"/>
                <w:lang w:val="ro-RO"/>
              </w:rPr>
              <w:t xml:space="preserve"> registre de bază suplimentare față de cele menționate cu titlu exempl</w:t>
            </w:r>
            <w:r w:rsidR="006D676D">
              <w:rPr>
                <w:rFonts w:ascii="Times New Roman" w:hAnsi="Times New Roman" w:cs="Times New Roman"/>
                <w:sz w:val="24"/>
                <w:szCs w:val="24"/>
                <w:lang w:val="ro-RO"/>
              </w:rPr>
              <w:t xml:space="preserve">ificativ </w:t>
            </w:r>
            <w:r w:rsidRPr="00ED4724">
              <w:rPr>
                <w:rFonts w:ascii="Times New Roman" w:hAnsi="Times New Roman" w:cs="Times New Roman"/>
                <w:sz w:val="24"/>
                <w:szCs w:val="24"/>
                <w:lang w:val="ro-RO"/>
              </w:rPr>
              <w:t>în lege</w:t>
            </w:r>
            <w:r>
              <w:rPr>
                <w:rFonts w:ascii="Times New Roman" w:hAnsi="Times New Roman" w:cs="Times New Roman"/>
                <w:sz w:val="24"/>
                <w:szCs w:val="24"/>
                <w:lang w:val="ro-RO"/>
              </w:rPr>
              <w:t xml:space="preserve">. </w:t>
            </w:r>
            <w:r w:rsidRPr="00381434">
              <w:rPr>
                <w:rFonts w:ascii="Times New Roman" w:hAnsi="Times New Roman" w:cs="Times New Roman"/>
                <w:sz w:val="24"/>
                <w:szCs w:val="24"/>
                <w:lang w:val="ro-RO"/>
              </w:rPr>
              <w:t>Pentru simplificarea proceselor și pentru asigurarea autenticității informației</w:t>
            </w:r>
            <w:r w:rsidR="0023621D">
              <w:rPr>
                <w:rFonts w:ascii="Times New Roman" w:hAnsi="Times New Roman" w:cs="Times New Roman"/>
                <w:sz w:val="24"/>
                <w:szCs w:val="24"/>
                <w:lang w:val="ro-RO"/>
              </w:rPr>
              <w:t xml:space="preserve">, </w:t>
            </w:r>
            <w:r w:rsidRPr="00381434">
              <w:rPr>
                <w:rFonts w:ascii="Times New Roman" w:hAnsi="Times New Roman" w:cs="Times New Roman"/>
                <w:sz w:val="24"/>
                <w:szCs w:val="24"/>
                <w:lang w:val="ro-RO"/>
              </w:rPr>
              <w:t>este obligatori</w:t>
            </w:r>
            <w:r w:rsidR="007B31DC">
              <w:rPr>
                <w:rFonts w:ascii="Times New Roman" w:hAnsi="Times New Roman" w:cs="Times New Roman"/>
                <w:sz w:val="24"/>
                <w:szCs w:val="24"/>
                <w:lang w:val="ro-RO"/>
              </w:rPr>
              <w:t xml:space="preserve">u ca instituțiile și autoritățile publice centrale și locale să garanteze </w:t>
            </w:r>
            <w:r>
              <w:rPr>
                <w:rFonts w:ascii="Times New Roman" w:hAnsi="Times New Roman" w:cs="Times New Roman"/>
                <w:sz w:val="24"/>
                <w:szCs w:val="24"/>
                <w:lang w:val="ro-RO"/>
              </w:rPr>
              <w:t>ADR accesu</w:t>
            </w:r>
            <w:r w:rsidR="007B31DC">
              <w:rPr>
                <w:rFonts w:ascii="Times New Roman" w:hAnsi="Times New Roman" w:cs="Times New Roman"/>
                <w:sz w:val="24"/>
                <w:szCs w:val="24"/>
                <w:lang w:val="ro-RO"/>
              </w:rPr>
              <w:t>l</w:t>
            </w:r>
            <w:r>
              <w:rPr>
                <w:rFonts w:ascii="Times New Roman" w:hAnsi="Times New Roman" w:cs="Times New Roman"/>
                <w:sz w:val="24"/>
                <w:szCs w:val="24"/>
                <w:lang w:val="ro-RO"/>
              </w:rPr>
              <w:t xml:space="preserve"> la </w:t>
            </w:r>
            <w:r w:rsidRPr="00ED4724">
              <w:rPr>
                <w:rFonts w:ascii="Times New Roman" w:hAnsi="Times New Roman" w:cs="Times New Roman"/>
                <w:sz w:val="24"/>
                <w:szCs w:val="24"/>
                <w:lang w:val="ro-RO"/>
              </w:rPr>
              <w:t xml:space="preserve">registrele </w:t>
            </w:r>
            <w:r>
              <w:rPr>
                <w:rFonts w:ascii="Times New Roman" w:hAnsi="Times New Roman" w:cs="Times New Roman"/>
                <w:sz w:val="24"/>
                <w:szCs w:val="24"/>
                <w:lang w:val="ro-RO"/>
              </w:rPr>
              <w:t xml:space="preserve">de bază, urmând ca drepturile de acces la datele din registrele de bază să fie acordate de ADR </w:t>
            </w:r>
            <w:r w:rsidRPr="00ED4724">
              <w:rPr>
                <w:rFonts w:ascii="Times New Roman" w:hAnsi="Times New Roman" w:cs="Times New Roman"/>
                <w:sz w:val="24"/>
                <w:szCs w:val="24"/>
                <w:lang w:val="ro-RO"/>
              </w:rPr>
              <w:t>tuturor instituțiilor și autorităților publice</w:t>
            </w:r>
            <w:r>
              <w:rPr>
                <w:rFonts w:ascii="Times New Roman" w:hAnsi="Times New Roman" w:cs="Times New Roman"/>
                <w:sz w:val="24"/>
                <w:szCs w:val="24"/>
                <w:lang w:val="ro-RO"/>
              </w:rPr>
              <w:t>, î</w:t>
            </w:r>
            <w:r w:rsidRPr="00ED4724">
              <w:rPr>
                <w:rFonts w:ascii="Times New Roman" w:hAnsi="Times New Roman" w:cs="Times New Roman"/>
                <w:sz w:val="24"/>
                <w:szCs w:val="24"/>
                <w:lang w:val="ro-RO"/>
              </w:rPr>
              <w:t>n exercitarea funcțiilor și a îndeplinirii atribuțiilor lor prevăzute de lege.</w:t>
            </w:r>
          </w:p>
          <w:p w14:paraId="07AFC924" w14:textId="77777777" w:rsidR="007B31DC" w:rsidRDefault="007B31DC" w:rsidP="00ED4724">
            <w:pPr>
              <w:jc w:val="both"/>
              <w:rPr>
                <w:rFonts w:ascii="Times New Roman" w:hAnsi="Times New Roman" w:cs="Times New Roman"/>
                <w:sz w:val="24"/>
                <w:szCs w:val="24"/>
                <w:lang w:val="ro-RO"/>
              </w:rPr>
            </w:pPr>
          </w:p>
          <w:p w14:paraId="5D0C96A3" w14:textId="0E3FB4D2" w:rsidR="00ED4724" w:rsidRDefault="007B31DC" w:rsidP="00ED4724">
            <w:pPr>
              <w:jc w:val="both"/>
              <w:rPr>
                <w:rFonts w:ascii="Times New Roman" w:hAnsi="Times New Roman" w:cs="Times New Roman"/>
                <w:sz w:val="24"/>
                <w:szCs w:val="24"/>
                <w:lang w:val="ro-RO"/>
              </w:rPr>
            </w:pPr>
            <w:r>
              <w:rPr>
                <w:rFonts w:ascii="Times New Roman" w:hAnsi="Times New Roman" w:cs="Times New Roman"/>
                <w:sz w:val="24"/>
                <w:szCs w:val="24"/>
                <w:lang w:val="ro-RO"/>
              </w:rPr>
              <w:t>În plus</w:t>
            </w:r>
            <w:r w:rsidR="0023621D">
              <w:rPr>
                <w:rFonts w:ascii="Times New Roman" w:hAnsi="Times New Roman" w:cs="Times New Roman"/>
                <w:sz w:val="24"/>
                <w:szCs w:val="24"/>
                <w:lang w:val="ro-RO"/>
              </w:rPr>
              <w:t>,</w:t>
            </w:r>
            <w:r>
              <w:rPr>
                <w:rFonts w:ascii="Times New Roman" w:hAnsi="Times New Roman" w:cs="Times New Roman"/>
                <w:sz w:val="24"/>
                <w:szCs w:val="24"/>
                <w:lang w:val="ro-RO"/>
              </w:rPr>
              <w:t xml:space="preserve"> este obligatorie utilizarea </w:t>
            </w:r>
            <w:r w:rsidRPr="00ED4724">
              <w:rPr>
                <w:rFonts w:ascii="Times New Roman" w:hAnsi="Times New Roman" w:cs="Times New Roman"/>
                <w:sz w:val="24"/>
                <w:szCs w:val="24"/>
                <w:lang w:val="ro-RO"/>
              </w:rPr>
              <w:t>platform</w:t>
            </w:r>
            <w:r>
              <w:rPr>
                <w:rFonts w:ascii="Times New Roman" w:hAnsi="Times New Roman" w:cs="Times New Roman"/>
                <w:sz w:val="24"/>
                <w:szCs w:val="24"/>
                <w:lang w:val="ro-RO"/>
              </w:rPr>
              <w:t>ei</w:t>
            </w:r>
            <w:r w:rsidRPr="00ED4724">
              <w:rPr>
                <w:rFonts w:ascii="Times New Roman" w:hAnsi="Times New Roman" w:cs="Times New Roman"/>
                <w:sz w:val="24"/>
                <w:szCs w:val="24"/>
                <w:lang w:val="ro-RO"/>
              </w:rPr>
              <w:t xml:space="preserve"> de interoperabilitate </w:t>
            </w:r>
            <w:r>
              <w:rPr>
                <w:rFonts w:ascii="Times New Roman" w:hAnsi="Times New Roman" w:cs="Times New Roman"/>
                <w:sz w:val="24"/>
                <w:szCs w:val="24"/>
                <w:lang w:val="ro-RO"/>
              </w:rPr>
              <w:t>de către i</w:t>
            </w:r>
            <w:r w:rsidRPr="00ED4724">
              <w:rPr>
                <w:rFonts w:ascii="Times New Roman" w:hAnsi="Times New Roman" w:cs="Times New Roman"/>
                <w:sz w:val="24"/>
                <w:szCs w:val="24"/>
                <w:lang w:val="ro-RO"/>
              </w:rPr>
              <w:t>nstituțiile  și  autoritățile  publice pentru accesarea datelor necesare furnizării serviciilor publice</w:t>
            </w:r>
            <w:r w:rsidR="00327892">
              <w:rPr>
                <w:rFonts w:ascii="Times New Roman" w:hAnsi="Times New Roman" w:cs="Times New Roman"/>
                <w:sz w:val="24"/>
                <w:szCs w:val="24"/>
                <w:lang w:val="ro-RO"/>
              </w:rPr>
              <w:t xml:space="preserve">. Prin această lege se oferă și posibilitatea schimbului de </w:t>
            </w:r>
            <w:r w:rsidR="00ED4724" w:rsidRPr="00ED4724">
              <w:rPr>
                <w:rFonts w:ascii="Times New Roman" w:hAnsi="Times New Roman" w:cs="Times New Roman"/>
                <w:sz w:val="24"/>
                <w:szCs w:val="24"/>
                <w:lang w:val="ro-RO"/>
              </w:rPr>
              <w:t xml:space="preserve">date între instituțiile și autoritățile publice pe de-o parte, și utilizatorii persoane juridice de drept privat sau persoanele fizice care exercită profesii liberale reglementate, pe de altă parte, </w:t>
            </w:r>
            <w:r w:rsidR="00327892">
              <w:rPr>
                <w:rFonts w:ascii="Times New Roman" w:hAnsi="Times New Roman" w:cs="Times New Roman"/>
                <w:sz w:val="24"/>
                <w:szCs w:val="24"/>
                <w:lang w:val="ro-RO"/>
              </w:rPr>
              <w:t xml:space="preserve">care va putea avea </w:t>
            </w:r>
            <w:r w:rsidR="00ED4724" w:rsidRPr="00ED4724">
              <w:rPr>
                <w:rFonts w:ascii="Times New Roman" w:hAnsi="Times New Roman" w:cs="Times New Roman"/>
                <w:sz w:val="24"/>
                <w:szCs w:val="24"/>
                <w:lang w:val="ro-RO"/>
              </w:rPr>
              <w:t xml:space="preserve">loc în bază contractuală, printr-un contract de schimb de date </w:t>
            </w:r>
            <w:r w:rsidR="00327892">
              <w:rPr>
                <w:rFonts w:ascii="Times New Roman" w:hAnsi="Times New Roman" w:cs="Times New Roman"/>
                <w:sz w:val="24"/>
                <w:szCs w:val="24"/>
                <w:lang w:val="ro-RO"/>
              </w:rPr>
              <w:t>care</w:t>
            </w:r>
            <w:r w:rsidR="00ED4724" w:rsidRPr="00ED4724">
              <w:rPr>
                <w:rFonts w:ascii="Times New Roman" w:hAnsi="Times New Roman" w:cs="Times New Roman"/>
                <w:sz w:val="24"/>
                <w:szCs w:val="24"/>
                <w:lang w:val="ro-RO"/>
              </w:rPr>
              <w:t xml:space="preserve"> este cu titlu oneros</w:t>
            </w:r>
            <w:r w:rsidR="00327892">
              <w:rPr>
                <w:rFonts w:ascii="Times New Roman" w:hAnsi="Times New Roman" w:cs="Times New Roman"/>
                <w:sz w:val="24"/>
                <w:szCs w:val="24"/>
                <w:lang w:val="ro-RO"/>
              </w:rPr>
              <w:t xml:space="preserve">. </w:t>
            </w:r>
          </w:p>
          <w:p w14:paraId="69A540DA" w14:textId="77777777" w:rsidR="00F3340C" w:rsidRPr="00ED4724" w:rsidRDefault="00F3340C" w:rsidP="00ED4724">
            <w:pPr>
              <w:jc w:val="both"/>
              <w:rPr>
                <w:rFonts w:ascii="Times New Roman" w:hAnsi="Times New Roman" w:cs="Times New Roman"/>
                <w:sz w:val="24"/>
                <w:szCs w:val="24"/>
                <w:lang w:val="ro-RO"/>
              </w:rPr>
            </w:pPr>
          </w:p>
          <w:p w14:paraId="513D8198" w14:textId="2BF2E218" w:rsidR="00ED4724" w:rsidRPr="00ED4724" w:rsidRDefault="00327892" w:rsidP="00ED4724">
            <w:pPr>
              <w:jc w:val="both"/>
              <w:rPr>
                <w:rFonts w:ascii="Times New Roman" w:hAnsi="Times New Roman" w:cs="Times New Roman"/>
                <w:sz w:val="24"/>
                <w:szCs w:val="24"/>
                <w:lang w:val="ro-RO"/>
              </w:rPr>
            </w:pPr>
            <w:r>
              <w:rPr>
                <w:rFonts w:ascii="Times New Roman" w:hAnsi="Times New Roman" w:cs="Times New Roman"/>
                <w:sz w:val="24"/>
                <w:szCs w:val="24"/>
                <w:lang w:val="ro-RO"/>
              </w:rPr>
              <w:t>Ca efect al legii, i</w:t>
            </w:r>
            <w:r w:rsidR="00ED4724" w:rsidRPr="00ED4724">
              <w:rPr>
                <w:rFonts w:ascii="Times New Roman" w:hAnsi="Times New Roman" w:cs="Times New Roman"/>
                <w:sz w:val="24"/>
                <w:szCs w:val="24"/>
                <w:lang w:val="ro-RO"/>
              </w:rPr>
              <w:t xml:space="preserve">nstituțiile și autoritățile publice sunt obligate să asigure prestarea serviciilor fără a solicita documente suplimentare care conțin </w:t>
            </w:r>
            <w:r w:rsidR="00ED4724" w:rsidRPr="00ED4724">
              <w:rPr>
                <w:rFonts w:ascii="Times New Roman" w:hAnsi="Times New Roman" w:cs="Times New Roman"/>
                <w:sz w:val="24"/>
                <w:szCs w:val="24"/>
                <w:lang w:val="ro-RO"/>
              </w:rPr>
              <w:lastRenderedPageBreak/>
              <w:t>exclusiv informații disponibile prin platforma de interoperabilitate</w:t>
            </w:r>
            <w:r w:rsidR="006D676D">
              <w:rPr>
                <w:rFonts w:ascii="Times New Roman" w:hAnsi="Times New Roman" w:cs="Times New Roman"/>
                <w:sz w:val="24"/>
                <w:szCs w:val="24"/>
                <w:lang w:val="ro-RO"/>
              </w:rPr>
              <w:t xml:space="preserve">. Instituțiile și autoritățile publice </w:t>
            </w:r>
            <w:r>
              <w:rPr>
                <w:rFonts w:ascii="Times New Roman" w:hAnsi="Times New Roman" w:cs="Times New Roman"/>
                <w:sz w:val="24"/>
                <w:szCs w:val="24"/>
                <w:lang w:val="ro-RO"/>
              </w:rPr>
              <w:t xml:space="preserve">nu </w:t>
            </w:r>
            <w:r w:rsidR="006D676D">
              <w:rPr>
                <w:rFonts w:ascii="Times New Roman" w:hAnsi="Times New Roman" w:cs="Times New Roman"/>
                <w:sz w:val="24"/>
                <w:szCs w:val="24"/>
                <w:lang w:val="ro-RO"/>
              </w:rPr>
              <w:t xml:space="preserve">mai </w:t>
            </w:r>
            <w:r w:rsidR="00ED4724" w:rsidRPr="00ED4724">
              <w:rPr>
                <w:rFonts w:ascii="Times New Roman" w:hAnsi="Times New Roman" w:cs="Times New Roman"/>
                <w:sz w:val="24"/>
                <w:szCs w:val="24"/>
                <w:lang w:val="ro-RO"/>
              </w:rPr>
              <w:t>au dreptul să solicite persoanelor fizice și juridice dovezi sau certificări ale datelor deja colectate, ci datele utilizate în furnizarea serviciilor publice trebuie preluate exclusiv din registrele disponibile prin intermediul platformei</w:t>
            </w:r>
            <w:r w:rsidR="00985E85" w:rsidRPr="00985E85">
              <w:rPr>
                <w:rFonts w:ascii="Times New Roman" w:hAnsi="Times New Roman" w:cs="Times New Roman"/>
                <w:color w:val="FF0000"/>
                <w:sz w:val="24"/>
                <w:szCs w:val="24"/>
                <w:lang w:val="ro-RO"/>
              </w:rPr>
              <w:t>.</w:t>
            </w:r>
          </w:p>
          <w:p w14:paraId="3FA17285" w14:textId="1677EA91" w:rsidR="00ED4724" w:rsidRPr="00ED4724" w:rsidRDefault="00ED4724" w:rsidP="00ED4724">
            <w:pPr>
              <w:jc w:val="both"/>
              <w:rPr>
                <w:rFonts w:ascii="Times New Roman" w:hAnsi="Times New Roman" w:cs="Times New Roman"/>
                <w:sz w:val="24"/>
                <w:szCs w:val="24"/>
                <w:lang w:val="ro-RO"/>
              </w:rPr>
            </w:pPr>
            <w:r w:rsidRPr="00ED4724">
              <w:rPr>
                <w:rFonts w:ascii="Times New Roman" w:hAnsi="Times New Roman" w:cs="Times New Roman"/>
                <w:sz w:val="24"/>
                <w:szCs w:val="24"/>
                <w:lang w:val="ro-RO"/>
              </w:rPr>
              <w:t>Datele furnizate prin platforma națională de interoperabilitate au aceeași valoare juridică cu datele conținute în documentul prezentat fizic</w:t>
            </w:r>
            <w:r w:rsidR="0023621D">
              <w:rPr>
                <w:rFonts w:ascii="Times New Roman" w:hAnsi="Times New Roman" w:cs="Times New Roman"/>
                <w:sz w:val="24"/>
                <w:szCs w:val="24"/>
                <w:lang w:val="ro-RO"/>
              </w:rPr>
              <w:t>,</w:t>
            </w:r>
            <w:r w:rsidRPr="00ED4724">
              <w:rPr>
                <w:rFonts w:ascii="Times New Roman" w:hAnsi="Times New Roman" w:cs="Times New Roman"/>
                <w:sz w:val="24"/>
                <w:szCs w:val="24"/>
                <w:lang w:val="ro-RO"/>
              </w:rPr>
              <w:t xml:space="preserve"> care conține sau confirmă datele respective, a unei copii  conforme cu originalul sau a unui document electronic semnat cu semnătură electronică calificată.</w:t>
            </w:r>
          </w:p>
          <w:p w14:paraId="2E2B7F44" w14:textId="77777777" w:rsidR="00327892" w:rsidRDefault="00327892" w:rsidP="00327892">
            <w:pPr>
              <w:jc w:val="both"/>
              <w:rPr>
                <w:rFonts w:ascii="Times New Roman" w:hAnsi="Times New Roman" w:cs="Times New Roman"/>
                <w:sz w:val="24"/>
                <w:szCs w:val="24"/>
                <w:lang w:val="ro-RO"/>
              </w:rPr>
            </w:pPr>
          </w:p>
          <w:p w14:paraId="2BA60966" w14:textId="2B8D3AD3" w:rsidR="00327892" w:rsidRPr="00ED4724" w:rsidRDefault="00327892" w:rsidP="00327892">
            <w:pPr>
              <w:jc w:val="both"/>
              <w:rPr>
                <w:rFonts w:ascii="Times New Roman" w:hAnsi="Times New Roman" w:cs="Times New Roman"/>
                <w:sz w:val="24"/>
                <w:szCs w:val="24"/>
                <w:lang w:val="ro-RO"/>
              </w:rPr>
            </w:pPr>
            <w:r w:rsidRPr="00ED4724">
              <w:rPr>
                <w:rFonts w:ascii="Times New Roman" w:hAnsi="Times New Roman" w:cs="Times New Roman"/>
                <w:sz w:val="24"/>
                <w:szCs w:val="24"/>
                <w:lang w:val="ro-RO"/>
              </w:rPr>
              <w:t>Securitatea și confidențialitatea schimbului de date sunt asigurate de către toți participanții la schimbul de date și de către ADR</w:t>
            </w:r>
            <w:r w:rsidR="00DD0667">
              <w:rPr>
                <w:rFonts w:ascii="Times New Roman" w:hAnsi="Times New Roman" w:cs="Times New Roman"/>
                <w:sz w:val="24"/>
                <w:szCs w:val="24"/>
                <w:lang w:val="ro-RO"/>
              </w:rPr>
              <w:t>,</w:t>
            </w:r>
            <w:r w:rsidRPr="00ED4724">
              <w:rPr>
                <w:rFonts w:ascii="Times New Roman" w:hAnsi="Times New Roman" w:cs="Times New Roman"/>
                <w:sz w:val="24"/>
                <w:szCs w:val="24"/>
                <w:lang w:val="ro-RO"/>
              </w:rPr>
              <w:t xml:space="preserve"> în conformitate cu cerințele de</w:t>
            </w:r>
            <w:r w:rsidR="00DD0667">
              <w:rPr>
                <w:rFonts w:ascii="Times New Roman" w:hAnsi="Times New Roman" w:cs="Times New Roman"/>
                <w:sz w:val="24"/>
                <w:szCs w:val="24"/>
                <w:lang w:val="ro-RO"/>
              </w:rPr>
              <w:t xml:space="preserve"> </w:t>
            </w:r>
            <w:r w:rsidRPr="00ED4724">
              <w:rPr>
                <w:rFonts w:ascii="Times New Roman" w:hAnsi="Times New Roman" w:cs="Times New Roman"/>
                <w:sz w:val="24"/>
                <w:szCs w:val="24"/>
                <w:lang w:val="ro-RO"/>
              </w:rPr>
              <w:t>securitate aplicabile categoriei respective de date</w:t>
            </w:r>
            <w:r>
              <w:rPr>
                <w:rFonts w:ascii="Times New Roman" w:hAnsi="Times New Roman" w:cs="Times New Roman"/>
                <w:sz w:val="24"/>
                <w:szCs w:val="24"/>
                <w:lang w:val="ro-RO"/>
              </w:rPr>
              <w:t>, iar d</w:t>
            </w:r>
            <w:r w:rsidRPr="00ED4724">
              <w:rPr>
                <w:rFonts w:ascii="Times New Roman" w:hAnsi="Times New Roman" w:cs="Times New Roman"/>
                <w:sz w:val="24"/>
                <w:szCs w:val="24"/>
                <w:lang w:val="ro-RO"/>
              </w:rPr>
              <w:t xml:space="preserve">atele </w:t>
            </w:r>
            <w:r w:rsidR="00985E85" w:rsidRPr="00255F67">
              <w:rPr>
                <w:rFonts w:ascii="Times New Roman" w:hAnsi="Times New Roman" w:cs="Times New Roman"/>
                <w:sz w:val="24"/>
                <w:szCs w:val="24"/>
                <w:lang w:val="ro-RO"/>
              </w:rPr>
              <w:t xml:space="preserve">sunt </w:t>
            </w:r>
            <w:r w:rsidRPr="00ED4724">
              <w:rPr>
                <w:rFonts w:ascii="Times New Roman" w:hAnsi="Times New Roman" w:cs="Times New Roman"/>
                <w:sz w:val="24"/>
                <w:szCs w:val="24"/>
                <w:lang w:val="ro-RO"/>
              </w:rPr>
              <w:t>transportate prin intermediul platformei de interoperabilitate în formă criptată. Prelucrarea datelor cu caracter personal de către instituțiile și autoritățile publice, de persoane fizice și  de către entitățile de drept privat în procesul de utilizare și furnizare a serviciilor publice prin intermediul platformei de interoperabilitate</w:t>
            </w:r>
            <w:r w:rsidR="006D676D">
              <w:rPr>
                <w:rFonts w:ascii="Times New Roman" w:hAnsi="Times New Roman" w:cs="Times New Roman"/>
                <w:sz w:val="24"/>
                <w:szCs w:val="24"/>
                <w:lang w:val="ro-RO"/>
              </w:rPr>
              <w:t>,</w:t>
            </w:r>
            <w:r w:rsidRPr="00ED4724">
              <w:rPr>
                <w:rFonts w:ascii="Times New Roman" w:hAnsi="Times New Roman" w:cs="Times New Roman"/>
                <w:sz w:val="24"/>
                <w:szCs w:val="24"/>
                <w:lang w:val="ro-RO"/>
              </w:rPr>
              <w:t xml:space="preserve"> se realizează cu respectarea reglementărilor legale aplicabile în domeniul protecției datelor cu caracter personal</w:t>
            </w:r>
            <w:r>
              <w:rPr>
                <w:rFonts w:ascii="Times New Roman" w:hAnsi="Times New Roman" w:cs="Times New Roman"/>
                <w:sz w:val="24"/>
                <w:szCs w:val="24"/>
                <w:lang w:val="ro-RO"/>
              </w:rPr>
              <w:t xml:space="preserve">. </w:t>
            </w:r>
          </w:p>
          <w:p w14:paraId="37E83922" w14:textId="77777777" w:rsidR="00C61D31" w:rsidRDefault="00C61D31" w:rsidP="00C61D31">
            <w:pPr>
              <w:jc w:val="both"/>
              <w:rPr>
                <w:rFonts w:ascii="Times New Roman" w:hAnsi="Times New Roman" w:cs="Times New Roman"/>
                <w:sz w:val="24"/>
                <w:szCs w:val="24"/>
                <w:lang w:val="ro-RO"/>
              </w:rPr>
            </w:pPr>
          </w:p>
          <w:p w14:paraId="6E78448A" w14:textId="64166DDE" w:rsidR="00C61D31" w:rsidRDefault="00C61D31" w:rsidP="00C61D31">
            <w:pPr>
              <w:jc w:val="both"/>
              <w:rPr>
                <w:rFonts w:ascii="Times New Roman" w:hAnsi="Times New Roman" w:cs="Times New Roman"/>
                <w:sz w:val="24"/>
                <w:szCs w:val="24"/>
                <w:lang w:val="ro-RO"/>
              </w:rPr>
            </w:pPr>
            <w:r>
              <w:rPr>
                <w:rFonts w:ascii="Times New Roman" w:hAnsi="Times New Roman" w:cs="Times New Roman"/>
                <w:sz w:val="24"/>
                <w:szCs w:val="24"/>
                <w:lang w:val="ro-RO"/>
              </w:rPr>
              <w:t>Cetățenii vor beneficia de o administrație publică conectată și eficientă, cu proceduri simplificate, birocrație redusă și timp de așteptare minim. Prin asigurarea interoperabilității registrelor de bază existente la nivelul instituțiilor și autorităților publice, această lege deschide noi oportunități pentru furnizarea serviciilor electronice și alinierea infrastructurilor de identificare și autorizare național</w:t>
            </w:r>
            <w:r w:rsidR="00E800A9">
              <w:rPr>
                <w:rFonts w:ascii="Times New Roman" w:hAnsi="Times New Roman" w:cs="Times New Roman"/>
                <w:sz w:val="24"/>
                <w:szCs w:val="24"/>
                <w:lang w:val="ro-RO"/>
              </w:rPr>
              <w:t>ă</w:t>
            </w:r>
            <w:r w:rsidR="00DD0667">
              <w:rPr>
                <w:rFonts w:ascii="Times New Roman" w:hAnsi="Times New Roman" w:cs="Times New Roman"/>
                <w:sz w:val="24"/>
                <w:szCs w:val="24"/>
                <w:lang w:val="ro-RO"/>
              </w:rPr>
              <w:t>,</w:t>
            </w:r>
            <w:r>
              <w:rPr>
                <w:rFonts w:ascii="Times New Roman" w:hAnsi="Times New Roman" w:cs="Times New Roman"/>
                <w:sz w:val="24"/>
                <w:szCs w:val="24"/>
                <w:lang w:val="ro-RO"/>
              </w:rPr>
              <w:t xml:space="preserve"> conform normelor europene stabilite prin regulamentul eIDAS. Odată eliminate lacunele existente</w:t>
            </w:r>
            <w:r w:rsidR="00DD0667">
              <w:rPr>
                <w:rFonts w:ascii="Times New Roman" w:hAnsi="Times New Roman" w:cs="Times New Roman"/>
                <w:sz w:val="24"/>
                <w:szCs w:val="24"/>
                <w:lang w:val="ro-RO"/>
              </w:rPr>
              <w:t>,</w:t>
            </w:r>
            <w:r>
              <w:rPr>
                <w:rFonts w:ascii="Times New Roman" w:hAnsi="Times New Roman" w:cs="Times New Roman"/>
                <w:sz w:val="24"/>
                <w:szCs w:val="24"/>
                <w:lang w:val="ro-RO"/>
              </w:rPr>
              <w:t xml:space="preserve"> se vor realiza servicii agregate constituite prin gruparea unui număr de servicii publice de baz</w:t>
            </w:r>
            <w:r w:rsidR="00DD0667">
              <w:rPr>
                <w:rFonts w:ascii="Times New Roman" w:hAnsi="Times New Roman" w:cs="Times New Roman"/>
                <w:sz w:val="24"/>
                <w:szCs w:val="24"/>
                <w:lang w:val="ro-RO"/>
              </w:rPr>
              <w:t>ă</w:t>
            </w:r>
            <w:r>
              <w:rPr>
                <w:rFonts w:ascii="Times New Roman" w:hAnsi="Times New Roman" w:cs="Times New Roman"/>
                <w:sz w:val="24"/>
                <w:szCs w:val="24"/>
                <w:lang w:val="ro-RO"/>
              </w:rPr>
              <w:t xml:space="preserve"> care pot fi accesate într-un mod sigur și controlat. </w:t>
            </w:r>
          </w:p>
          <w:p w14:paraId="6800B041" w14:textId="77777777" w:rsidR="00327892" w:rsidRDefault="00327892" w:rsidP="00ED4724">
            <w:pPr>
              <w:jc w:val="both"/>
              <w:rPr>
                <w:rFonts w:ascii="Times New Roman" w:hAnsi="Times New Roman" w:cs="Times New Roman"/>
                <w:sz w:val="24"/>
                <w:szCs w:val="24"/>
                <w:lang w:val="ro-RO"/>
              </w:rPr>
            </w:pPr>
          </w:p>
          <w:p w14:paraId="6B3EF911" w14:textId="4F4AA436" w:rsidR="00D22895" w:rsidRPr="00F85F66" w:rsidRDefault="00004CBE" w:rsidP="00C61D31">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Ca și dispoziții tranzitorii, până la implementarea efectivă a </w:t>
            </w:r>
            <w:r w:rsidRPr="00ED4724">
              <w:rPr>
                <w:rFonts w:ascii="Times New Roman" w:hAnsi="Times New Roman" w:cs="Times New Roman"/>
                <w:sz w:val="24"/>
                <w:szCs w:val="24"/>
                <w:lang w:val="ro-RO"/>
              </w:rPr>
              <w:t xml:space="preserve">platformei naționale de interoperabilitate, instituțiile și autoritățile publice care dețin registre de bază </w:t>
            </w:r>
            <w:r>
              <w:rPr>
                <w:rFonts w:ascii="Times New Roman" w:hAnsi="Times New Roman" w:cs="Times New Roman"/>
                <w:sz w:val="24"/>
                <w:szCs w:val="24"/>
                <w:lang w:val="ro-RO"/>
              </w:rPr>
              <w:t>vor avea</w:t>
            </w:r>
            <w:r w:rsidRPr="00ED4724">
              <w:rPr>
                <w:rFonts w:ascii="Times New Roman" w:hAnsi="Times New Roman" w:cs="Times New Roman"/>
                <w:sz w:val="24"/>
                <w:szCs w:val="24"/>
                <w:lang w:val="ro-RO"/>
              </w:rPr>
              <w:t xml:space="preserve"> obligația de a asigura accesul la datele din registrele de bază pentru alte instituții și autorități publice</w:t>
            </w:r>
            <w:ins w:id="0" w:author="Iulia Bidica" w:date="2022-03-14T13:08:00Z">
              <w:r w:rsidR="00DD0667">
                <w:rPr>
                  <w:rFonts w:ascii="Times New Roman" w:hAnsi="Times New Roman" w:cs="Times New Roman"/>
                  <w:sz w:val="24"/>
                  <w:szCs w:val="24"/>
                  <w:lang w:val="ro-RO"/>
                </w:rPr>
                <w:t>,</w:t>
              </w:r>
            </w:ins>
            <w:r w:rsidRPr="00ED4724">
              <w:rPr>
                <w:rFonts w:ascii="Times New Roman" w:hAnsi="Times New Roman" w:cs="Times New Roman"/>
                <w:sz w:val="24"/>
                <w:szCs w:val="24"/>
                <w:lang w:val="ro-RO"/>
              </w:rPr>
              <w:t xml:space="preserve"> cu respectarea standardelor de securitate, confidențialitate și protecție a datelor. </w:t>
            </w:r>
          </w:p>
        </w:tc>
      </w:tr>
      <w:tr w:rsidR="00062FCF" w:rsidRPr="00985E85" w14:paraId="1110CA40" w14:textId="77777777" w:rsidTr="00F85F66">
        <w:tc>
          <w:tcPr>
            <w:tcW w:w="2376" w:type="dxa"/>
          </w:tcPr>
          <w:p w14:paraId="373FFE74" w14:textId="77777777" w:rsidR="00062FCF" w:rsidRPr="00F85F66" w:rsidRDefault="00062FCF" w:rsidP="00062FCF">
            <w:pPr>
              <w:pStyle w:val="ListParagraph"/>
              <w:numPr>
                <w:ilvl w:val="0"/>
                <w:numId w:val="1"/>
              </w:numPr>
              <w:ind w:left="426" w:hanging="426"/>
              <w:rPr>
                <w:rFonts w:ascii="Times New Roman" w:hAnsi="Times New Roman" w:cs="Times New Roman"/>
                <w:sz w:val="24"/>
                <w:szCs w:val="24"/>
                <w:lang w:val="ro-RO"/>
              </w:rPr>
            </w:pPr>
            <w:r w:rsidRPr="00F85F66">
              <w:rPr>
                <w:rFonts w:ascii="Times New Roman" w:hAnsi="Times New Roman" w:cs="Times New Roman"/>
                <w:sz w:val="24"/>
                <w:szCs w:val="24"/>
                <w:lang w:val="ro-RO"/>
              </w:rPr>
              <w:lastRenderedPageBreak/>
              <w:t>Alte informații</w:t>
            </w:r>
          </w:p>
        </w:tc>
        <w:tc>
          <w:tcPr>
            <w:tcW w:w="7632" w:type="dxa"/>
          </w:tcPr>
          <w:p w14:paraId="2D11705F" w14:textId="3475B384" w:rsidR="00004CBE" w:rsidRPr="00F85F66" w:rsidRDefault="00004CBE" w:rsidP="00C3698B">
            <w:pPr>
              <w:jc w:val="both"/>
              <w:rPr>
                <w:rFonts w:ascii="Times New Roman" w:hAnsi="Times New Roman" w:cs="Times New Roman"/>
                <w:sz w:val="24"/>
                <w:szCs w:val="24"/>
                <w:lang w:val="ro-RO"/>
              </w:rPr>
            </w:pPr>
            <w:r>
              <w:rPr>
                <w:rFonts w:ascii="Times New Roman" w:hAnsi="Times New Roman" w:cs="Times New Roman"/>
                <w:sz w:val="24"/>
                <w:szCs w:val="24"/>
                <w:lang w:val="ro-RO"/>
              </w:rPr>
              <w:t>Pentru atingerea dezideratului de digitalizare a administrației publice din România, i</w:t>
            </w:r>
            <w:r w:rsidRPr="00ED4724">
              <w:rPr>
                <w:rFonts w:ascii="Times New Roman" w:hAnsi="Times New Roman" w:cs="Times New Roman"/>
                <w:sz w:val="24"/>
                <w:szCs w:val="24"/>
                <w:lang w:val="ro-RO"/>
              </w:rPr>
              <w:t xml:space="preserve">nstituțiile și autoritățile publice </w:t>
            </w:r>
            <w:r>
              <w:rPr>
                <w:rFonts w:ascii="Times New Roman" w:hAnsi="Times New Roman" w:cs="Times New Roman"/>
                <w:sz w:val="24"/>
                <w:szCs w:val="24"/>
                <w:lang w:val="ro-RO"/>
              </w:rPr>
              <w:t>vor avea</w:t>
            </w:r>
            <w:r w:rsidRPr="00ED4724">
              <w:rPr>
                <w:rFonts w:ascii="Times New Roman" w:hAnsi="Times New Roman" w:cs="Times New Roman"/>
                <w:sz w:val="24"/>
                <w:szCs w:val="24"/>
                <w:lang w:val="ro-RO"/>
              </w:rPr>
              <w:t xml:space="preserve"> obligația de a-și schimba procedurile de lucru, respectiv de a propune schimbări cu privire la legislația în vigoare</w:t>
            </w:r>
            <w:ins w:id="1" w:author="Iulia Bidica" w:date="2022-03-14T13:09:00Z">
              <w:r w:rsidR="00DD0667">
                <w:rPr>
                  <w:rFonts w:ascii="Times New Roman" w:hAnsi="Times New Roman" w:cs="Times New Roman"/>
                  <w:sz w:val="24"/>
                  <w:szCs w:val="24"/>
                  <w:lang w:val="ro-RO"/>
                </w:rPr>
                <w:t>,</w:t>
              </w:r>
            </w:ins>
            <w:r w:rsidRPr="00ED4724">
              <w:rPr>
                <w:rFonts w:ascii="Times New Roman" w:hAnsi="Times New Roman" w:cs="Times New Roman"/>
                <w:sz w:val="24"/>
                <w:szCs w:val="24"/>
                <w:lang w:val="ro-RO"/>
              </w:rPr>
              <w:t xml:space="preserve"> pentru </w:t>
            </w:r>
            <w:r w:rsidR="007E131C" w:rsidRPr="00255F67">
              <w:rPr>
                <w:rFonts w:ascii="Times New Roman" w:hAnsi="Times New Roman" w:cs="Times New Roman"/>
                <w:sz w:val="24"/>
                <w:szCs w:val="24"/>
                <w:lang w:val="ro-RO"/>
              </w:rPr>
              <w:t xml:space="preserve">a </w:t>
            </w:r>
            <w:r w:rsidRPr="00255F67">
              <w:rPr>
                <w:rFonts w:ascii="Times New Roman" w:hAnsi="Times New Roman" w:cs="Times New Roman"/>
                <w:sz w:val="24"/>
                <w:szCs w:val="24"/>
                <w:lang w:val="ro-RO"/>
              </w:rPr>
              <w:t>pr</w:t>
            </w:r>
            <w:r w:rsidRPr="00ED4724">
              <w:rPr>
                <w:rFonts w:ascii="Times New Roman" w:hAnsi="Times New Roman" w:cs="Times New Roman"/>
                <w:sz w:val="24"/>
                <w:szCs w:val="24"/>
                <w:lang w:val="ro-RO"/>
              </w:rPr>
              <w:t>esta serviciile publice aflate în responsabilitatea lor exclusiv în baza datelor ce pot fi obținute prin platforma de interoperabilitate</w:t>
            </w:r>
            <w:r w:rsidR="00C3698B">
              <w:rPr>
                <w:rFonts w:ascii="Times New Roman" w:hAnsi="Times New Roman" w:cs="Times New Roman"/>
                <w:sz w:val="24"/>
                <w:szCs w:val="24"/>
                <w:lang w:val="ro-RO"/>
              </w:rPr>
              <w:t xml:space="preserve">. </w:t>
            </w:r>
          </w:p>
        </w:tc>
      </w:tr>
      <w:tr w:rsidR="00062FCF" w:rsidRPr="00F85F66" w14:paraId="0FC0335E" w14:textId="77777777" w:rsidTr="00F85F66">
        <w:tc>
          <w:tcPr>
            <w:tcW w:w="10008" w:type="dxa"/>
            <w:gridSpan w:val="2"/>
          </w:tcPr>
          <w:p w14:paraId="4C2BB5A4" w14:textId="77777777" w:rsidR="00062FCF" w:rsidRPr="00F85F66" w:rsidRDefault="00062FCF" w:rsidP="00062FCF">
            <w:pPr>
              <w:ind w:left="360"/>
              <w:rPr>
                <w:rFonts w:ascii="Times New Roman" w:hAnsi="Times New Roman" w:cs="Times New Roman"/>
                <w:sz w:val="24"/>
                <w:szCs w:val="24"/>
                <w:lang w:val="ro-RO"/>
              </w:rPr>
            </w:pPr>
          </w:p>
          <w:p w14:paraId="43E43DDA" w14:textId="77777777" w:rsidR="00062FCF" w:rsidRPr="00F85F66" w:rsidRDefault="00062FCF" w:rsidP="00062FCF">
            <w:pPr>
              <w:ind w:left="360"/>
              <w:rPr>
                <w:rFonts w:ascii="Times New Roman" w:hAnsi="Times New Roman" w:cs="Times New Roman"/>
                <w:b/>
                <w:sz w:val="24"/>
                <w:szCs w:val="24"/>
                <w:lang w:val="ro-RO"/>
              </w:rPr>
            </w:pPr>
            <w:r w:rsidRPr="00F85F66">
              <w:rPr>
                <w:rFonts w:ascii="Times New Roman" w:hAnsi="Times New Roman" w:cs="Times New Roman"/>
                <w:b/>
                <w:sz w:val="24"/>
                <w:szCs w:val="24"/>
                <w:lang w:val="ro-RO"/>
              </w:rPr>
              <w:t xml:space="preserve">Secțiunea a 3-a: Impactul socio-economic al proiectului de act normativ </w:t>
            </w:r>
          </w:p>
          <w:p w14:paraId="2625B5E7" w14:textId="77777777" w:rsidR="00062FCF" w:rsidRPr="00F85F66" w:rsidRDefault="00062FCF" w:rsidP="00062FCF">
            <w:pPr>
              <w:ind w:left="360"/>
              <w:rPr>
                <w:rFonts w:ascii="Times New Roman" w:hAnsi="Times New Roman" w:cs="Times New Roman"/>
                <w:sz w:val="24"/>
                <w:szCs w:val="24"/>
                <w:lang w:val="ro-RO"/>
              </w:rPr>
            </w:pPr>
          </w:p>
        </w:tc>
      </w:tr>
      <w:tr w:rsidR="00062FCF" w:rsidRPr="00F85F66" w14:paraId="43B558CA" w14:textId="77777777" w:rsidTr="00F85F66">
        <w:tc>
          <w:tcPr>
            <w:tcW w:w="2376" w:type="dxa"/>
          </w:tcPr>
          <w:p w14:paraId="5B7F4575" w14:textId="77777777" w:rsidR="00062FCF" w:rsidRPr="00F85F66" w:rsidRDefault="00062FCF" w:rsidP="00062FCF">
            <w:pPr>
              <w:pStyle w:val="ListParagraph"/>
              <w:numPr>
                <w:ilvl w:val="0"/>
                <w:numId w:val="3"/>
              </w:numPr>
              <w:ind w:left="284" w:hanging="284"/>
              <w:rPr>
                <w:rFonts w:ascii="Times New Roman" w:hAnsi="Times New Roman" w:cs="Times New Roman"/>
                <w:sz w:val="24"/>
                <w:szCs w:val="24"/>
                <w:lang w:val="ro-RO"/>
              </w:rPr>
            </w:pPr>
            <w:r w:rsidRPr="00F85F66">
              <w:rPr>
                <w:rFonts w:ascii="Times New Roman" w:hAnsi="Times New Roman" w:cs="Times New Roman"/>
                <w:sz w:val="24"/>
                <w:szCs w:val="24"/>
                <w:lang w:val="ro-RO"/>
              </w:rPr>
              <w:t>Impactul macro-economic</w:t>
            </w:r>
          </w:p>
        </w:tc>
        <w:tc>
          <w:tcPr>
            <w:tcW w:w="7632" w:type="dxa"/>
          </w:tcPr>
          <w:p w14:paraId="1D5CBAC3" w14:textId="77777777" w:rsidR="00C61D31" w:rsidRDefault="00062FCF" w:rsidP="003D68F1">
            <w:pPr>
              <w:jc w:val="both"/>
              <w:rPr>
                <w:rFonts w:ascii="Times New Roman" w:hAnsi="Times New Roman" w:cs="Times New Roman"/>
                <w:sz w:val="24"/>
                <w:szCs w:val="24"/>
                <w:lang w:val="ro-RO"/>
              </w:rPr>
            </w:pPr>
            <w:r w:rsidRPr="00217348">
              <w:rPr>
                <w:rFonts w:ascii="Times New Roman" w:hAnsi="Times New Roman" w:cs="Times New Roman"/>
                <w:sz w:val="24"/>
                <w:szCs w:val="24"/>
                <w:lang w:val="ro-RO"/>
              </w:rPr>
              <w:t xml:space="preserve">Proiectul de act normativ </w:t>
            </w:r>
            <w:r w:rsidR="00217348" w:rsidRPr="00217348">
              <w:rPr>
                <w:rFonts w:ascii="Times New Roman" w:hAnsi="Times New Roman" w:cs="Times New Roman"/>
                <w:sz w:val="24"/>
                <w:szCs w:val="24"/>
                <w:lang w:val="ro-RO"/>
              </w:rPr>
              <w:t xml:space="preserve">va avea un impact major asupra </w:t>
            </w:r>
            <w:r w:rsidR="00217348">
              <w:rPr>
                <w:rFonts w:ascii="Times New Roman" w:hAnsi="Times New Roman" w:cs="Times New Roman"/>
                <w:sz w:val="24"/>
                <w:szCs w:val="24"/>
                <w:lang w:val="ro-RO"/>
              </w:rPr>
              <w:t>eficienței actului administrativ din cadrul administrației publice centrale și locale prin creșterea eficienței</w:t>
            </w:r>
            <w:r w:rsidR="00CB30FC">
              <w:rPr>
                <w:rFonts w:ascii="Times New Roman" w:hAnsi="Times New Roman" w:cs="Times New Roman"/>
                <w:sz w:val="24"/>
                <w:szCs w:val="24"/>
                <w:lang w:val="ro-RO"/>
              </w:rPr>
              <w:t xml:space="preserve"> </w:t>
            </w:r>
            <w:r w:rsidR="00217348">
              <w:rPr>
                <w:rFonts w:ascii="Times New Roman" w:hAnsi="Times New Roman" w:cs="Times New Roman"/>
                <w:sz w:val="24"/>
                <w:szCs w:val="24"/>
                <w:lang w:val="ro-RO"/>
              </w:rPr>
              <w:t>interacțiunii dintre instituțiile și autoritățile publice</w:t>
            </w:r>
            <w:r w:rsidR="00CB30FC">
              <w:rPr>
                <w:rFonts w:ascii="Times New Roman" w:hAnsi="Times New Roman" w:cs="Times New Roman"/>
                <w:sz w:val="24"/>
                <w:szCs w:val="24"/>
                <w:lang w:val="ro-RO"/>
              </w:rPr>
              <w:t xml:space="preserve">. Modernizarea administrației publice prin reducerea timpului de comunicare între instituțiile publice, reducerea birocrației, a costurilor și a eforturilor implicate se realizează treptat prin introducerea soluțiilor </w:t>
            </w:r>
            <w:r w:rsidR="00217348" w:rsidRPr="00217348">
              <w:rPr>
                <w:rFonts w:ascii="Times New Roman" w:hAnsi="Times New Roman" w:cs="Times New Roman"/>
                <w:sz w:val="24"/>
                <w:szCs w:val="24"/>
                <w:lang w:val="ro-RO"/>
              </w:rPr>
              <w:t>digital</w:t>
            </w:r>
            <w:r w:rsidR="00CB30FC">
              <w:rPr>
                <w:rFonts w:ascii="Times New Roman" w:hAnsi="Times New Roman" w:cs="Times New Roman"/>
                <w:sz w:val="24"/>
                <w:szCs w:val="24"/>
                <w:lang w:val="ro-RO"/>
              </w:rPr>
              <w:t>e integrate și eliminarea mediilor digitale izolate și fragmentate care creează bariere digitale.</w:t>
            </w:r>
          </w:p>
          <w:p w14:paraId="3C988F11" w14:textId="716FBFD8" w:rsidR="00217348" w:rsidRPr="00F85F66" w:rsidRDefault="00CB30FC" w:rsidP="003D68F1">
            <w:p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Interconectarea instituțiilor și autorităților publice</w:t>
            </w:r>
            <w:r w:rsidR="003D68F1">
              <w:rPr>
                <w:rFonts w:ascii="Times New Roman" w:hAnsi="Times New Roman" w:cs="Times New Roman"/>
                <w:sz w:val="24"/>
                <w:szCs w:val="24"/>
                <w:lang w:val="ro-RO"/>
              </w:rPr>
              <w:t xml:space="preserve"> și digitalizarea sectorului public</w:t>
            </w:r>
            <w:r>
              <w:rPr>
                <w:rFonts w:ascii="Times New Roman" w:hAnsi="Times New Roman" w:cs="Times New Roman"/>
                <w:sz w:val="24"/>
                <w:szCs w:val="24"/>
                <w:lang w:val="ro-RO"/>
              </w:rPr>
              <w:t xml:space="preserve"> </w:t>
            </w:r>
            <w:r w:rsidR="003D68F1">
              <w:rPr>
                <w:rFonts w:ascii="Times New Roman" w:hAnsi="Times New Roman" w:cs="Times New Roman"/>
                <w:sz w:val="24"/>
                <w:szCs w:val="24"/>
                <w:lang w:val="ro-RO"/>
              </w:rPr>
              <w:t xml:space="preserve">contribuie nu doar la dezvoltarea serviciilor publice electronice, ci și la coordonarea administrațiilor publice la nivelul statelor membre </w:t>
            </w:r>
            <w:r w:rsidR="00EF51C9">
              <w:rPr>
                <w:rFonts w:ascii="Times New Roman" w:hAnsi="Times New Roman" w:cs="Times New Roman"/>
                <w:sz w:val="24"/>
                <w:szCs w:val="24"/>
                <w:lang w:val="ro-RO"/>
              </w:rPr>
              <w:t>ale Uniunii Europene</w:t>
            </w:r>
            <w:r w:rsidR="003D68F1">
              <w:rPr>
                <w:rFonts w:ascii="Times New Roman" w:hAnsi="Times New Roman" w:cs="Times New Roman"/>
                <w:sz w:val="24"/>
                <w:szCs w:val="24"/>
                <w:lang w:val="ro-RO"/>
              </w:rPr>
              <w:t xml:space="preserve"> și la crearea pieței unice digitale. Consolidarea interoperabilității transfrontaliere și transsectoriale este un imperativ pentru prestarea serviciilor publice europene. </w:t>
            </w:r>
          </w:p>
        </w:tc>
      </w:tr>
      <w:tr w:rsidR="00062FCF" w:rsidRPr="00985E85" w14:paraId="5AAA2812" w14:textId="77777777" w:rsidTr="00F85F66">
        <w:tc>
          <w:tcPr>
            <w:tcW w:w="2376" w:type="dxa"/>
          </w:tcPr>
          <w:p w14:paraId="1F1C2084" w14:textId="77777777" w:rsidR="00062FCF" w:rsidRPr="00F85F66" w:rsidRDefault="00062FCF" w:rsidP="00062FCF">
            <w:pPr>
              <w:ind w:left="284" w:hanging="284"/>
              <w:rPr>
                <w:rFonts w:ascii="Times New Roman" w:hAnsi="Times New Roman" w:cs="Times New Roman"/>
                <w:sz w:val="24"/>
                <w:szCs w:val="24"/>
                <w:lang w:val="ro-RO"/>
              </w:rPr>
            </w:pPr>
            <w:r w:rsidRPr="00F85F66">
              <w:rPr>
                <w:rFonts w:ascii="Times New Roman" w:hAnsi="Times New Roman" w:cs="Times New Roman"/>
                <w:sz w:val="24"/>
                <w:szCs w:val="24"/>
                <w:lang w:val="ro-RO"/>
              </w:rPr>
              <w:lastRenderedPageBreak/>
              <w:t>1</w:t>
            </w:r>
            <w:r w:rsidRPr="00F85F66">
              <w:rPr>
                <w:rFonts w:ascii="Times New Roman" w:hAnsi="Times New Roman" w:cs="Times New Roman"/>
                <w:sz w:val="24"/>
                <w:szCs w:val="24"/>
                <w:vertAlign w:val="superscript"/>
                <w:lang w:val="ro-RO"/>
              </w:rPr>
              <w:t>1</w:t>
            </w:r>
            <w:r w:rsidRPr="00F85F66">
              <w:rPr>
                <w:rFonts w:ascii="Times New Roman" w:hAnsi="Times New Roman" w:cs="Times New Roman"/>
                <w:sz w:val="24"/>
                <w:szCs w:val="24"/>
                <w:lang w:val="ro-RO"/>
              </w:rPr>
              <w:t xml:space="preserve"> Impactul asupra mediului concurențial </w:t>
            </w:r>
            <w:r w:rsidR="008C6B2C" w:rsidRPr="00F85F66">
              <w:rPr>
                <w:rFonts w:ascii="Times New Roman" w:hAnsi="Times New Roman" w:cs="Times New Roman"/>
                <w:sz w:val="24"/>
                <w:szCs w:val="24"/>
                <w:lang w:val="ro-RO"/>
              </w:rPr>
              <w:t>și domeniul ajutoarelor de stat</w:t>
            </w:r>
          </w:p>
        </w:tc>
        <w:tc>
          <w:tcPr>
            <w:tcW w:w="7632" w:type="dxa"/>
          </w:tcPr>
          <w:p w14:paraId="15182758" w14:textId="77777777" w:rsidR="00062FCF" w:rsidRPr="00F85F66" w:rsidRDefault="008C6B2C" w:rsidP="00731A90">
            <w:pPr>
              <w:jc w:val="both"/>
              <w:rPr>
                <w:rFonts w:ascii="Times New Roman" w:hAnsi="Times New Roman" w:cs="Times New Roman"/>
                <w:sz w:val="24"/>
                <w:szCs w:val="24"/>
                <w:lang w:val="ro-RO"/>
              </w:rPr>
            </w:pPr>
            <w:r w:rsidRPr="00217348">
              <w:rPr>
                <w:rFonts w:ascii="Times New Roman" w:hAnsi="Times New Roman" w:cs="Times New Roman"/>
                <w:sz w:val="24"/>
                <w:szCs w:val="24"/>
                <w:lang w:val="ro-RO"/>
              </w:rPr>
              <w:t>Proiectul de act normativ nu se referă la acest subiect.</w:t>
            </w:r>
          </w:p>
        </w:tc>
      </w:tr>
      <w:tr w:rsidR="00062FCF" w:rsidRPr="00985E85" w14:paraId="261702BE" w14:textId="77777777" w:rsidTr="00F85F66">
        <w:tc>
          <w:tcPr>
            <w:tcW w:w="2376" w:type="dxa"/>
          </w:tcPr>
          <w:p w14:paraId="4CD010DB" w14:textId="77777777" w:rsidR="00062FCF" w:rsidRPr="00F85F66" w:rsidRDefault="008C6B2C" w:rsidP="008C6B2C">
            <w:pPr>
              <w:pStyle w:val="ListParagraph"/>
              <w:numPr>
                <w:ilvl w:val="0"/>
                <w:numId w:val="3"/>
              </w:numPr>
              <w:ind w:left="284" w:hanging="284"/>
              <w:rPr>
                <w:rFonts w:ascii="Times New Roman" w:hAnsi="Times New Roman" w:cs="Times New Roman"/>
                <w:sz w:val="24"/>
                <w:szCs w:val="24"/>
                <w:lang w:val="ro-RO"/>
              </w:rPr>
            </w:pPr>
            <w:r w:rsidRPr="00F85F66">
              <w:rPr>
                <w:rFonts w:ascii="Times New Roman" w:hAnsi="Times New Roman" w:cs="Times New Roman"/>
                <w:sz w:val="24"/>
                <w:szCs w:val="24"/>
                <w:lang w:val="ro-RO"/>
              </w:rPr>
              <w:t>Impactul asupra mediului de afaceri</w:t>
            </w:r>
          </w:p>
        </w:tc>
        <w:tc>
          <w:tcPr>
            <w:tcW w:w="7632" w:type="dxa"/>
          </w:tcPr>
          <w:p w14:paraId="4A1DF007" w14:textId="2FA6428F" w:rsidR="00324E8C" w:rsidRDefault="00004CBE" w:rsidP="00A52897">
            <w:pPr>
              <w:jc w:val="both"/>
              <w:rPr>
                <w:rFonts w:ascii="Times New Roman" w:hAnsi="Times New Roman" w:cs="Times New Roman"/>
                <w:sz w:val="24"/>
                <w:szCs w:val="24"/>
                <w:lang w:val="ro-RO"/>
              </w:rPr>
            </w:pPr>
            <w:r w:rsidRPr="00004CBE">
              <w:rPr>
                <w:rFonts w:ascii="Times New Roman" w:hAnsi="Times New Roman" w:cs="Times New Roman"/>
                <w:sz w:val="24"/>
                <w:szCs w:val="24"/>
                <w:lang w:val="ro-RO"/>
              </w:rPr>
              <w:t>Lege</w:t>
            </w:r>
            <w:r w:rsidR="00C61D31">
              <w:rPr>
                <w:rFonts w:ascii="Times New Roman" w:hAnsi="Times New Roman" w:cs="Times New Roman"/>
                <w:sz w:val="24"/>
                <w:szCs w:val="24"/>
                <w:lang w:val="ro-RO"/>
              </w:rPr>
              <w:t>a</w:t>
            </w:r>
            <w:r w:rsidRPr="00004CBE">
              <w:rPr>
                <w:rFonts w:ascii="Times New Roman" w:hAnsi="Times New Roman" w:cs="Times New Roman"/>
                <w:sz w:val="24"/>
                <w:szCs w:val="24"/>
                <w:lang w:val="ro-RO"/>
              </w:rPr>
              <w:t xml:space="preserve"> privind schimbul de date între sisteme informatice și crearea platformei naționale de interoperabilitate </w:t>
            </w:r>
            <w:r w:rsidR="00A52897" w:rsidRPr="00F85F66">
              <w:rPr>
                <w:rFonts w:ascii="Times New Roman" w:hAnsi="Times New Roman" w:cs="Times New Roman"/>
                <w:sz w:val="24"/>
                <w:szCs w:val="24"/>
                <w:lang w:val="ro-RO"/>
              </w:rPr>
              <w:t xml:space="preserve">are drept obiectiv final furnizarea serviciilor publice de către instituțiile și autoritățile publice </w:t>
            </w:r>
            <w:r>
              <w:rPr>
                <w:rFonts w:ascii="Times New Roman" w:hAnsi="Times New Roman" w:cs="Times New Roman"/>
                <w:sz w:val="24"/>
                <w:szCs w:val="24"/>
                <w:lang w:val="ro-RO"/>
              </w:rPr>
              <w:t xml:space="preserve">în mod eficient, cu diminuarea semnificativă a birocrației și a </w:t>
            </w:r>
            <w:r w:rsidR="00A52897" w:rsidRPr="00F85F66">
              <w:rPr>
                <w:rFonts w:ascii="Times New Roman" w:hAnsi="Times New Roman" w:cs="Times New Roman"/>
                <w:sz w:val="24"/>
                <w:szCs w:val="24"/>
                <w:lang w:val="ro-RO"/>
              </w:rPr>
              <w:t>timpul</w:t>
            </w:r>
            <w:r>
              <w:rPr>
                <w:rFonts w:ascii="Times New Roman" w:hAnsi="Times New Roman" w:cs="Times New Roman"/>
                <w:sz w:val="24"/>
                <w:szCs w:val="24"/>
                <w:lang w:val="ro-RO"/>
              </w:rPr>
              <w:t>ui</w:t>
            </w:r>
            <w:r w:rsidR="00A52897" w:rsidRPr="00F85F66">
              <w:rPr>
                <w:rFonts w:ascii="Times New Roman" w:hAnsi="Times New Roman" w:cs="Times New Roman"/>
                <w:sz w:val="24"/>
                <w:szCs w:val="24"/>
                <w:lang w:val="ro-RO"/>
              </w:rPr>
              <w:t xml:space="preserve"> alocat obținerii de servicii publice</w:t>
            </w:r>
            <w:r>
              <w:rPr>
                <w:rFonts w:ascii="Times New Roman" w:hAnsi="Times New Roman" w:cs="Times New Roman"/>
                <w:sz w:val="24"/>
                <w:szCs w:val="24"/>
                <w:lang w:val="ro-RO"/>
              </w:rPr>
              <w:t xml:space="preserve">. </w:t>
            </w:r>
          </w:p>
          <w:p w14:paraId="5E3F19C4" w14:textId="25426F47" w:rsidR="00324E8C" w:rsidRDefault="00324E8C" w:rsidP="00A52897">
            <w:pPr>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În același timp, documentele justificative necesare în prezent a fi depuse de către cetățean sau reprezentantul mediului de afaceri nu vor mai fi necesare, obținerea informațiilor necesare făcându-se direct </w:t>
            </w:r>
            <w:r w:rsidR="00C61D31">
              <w:rPr>
                <w:rFonts w:ascii="Times New Roman" w:hAnsi="Times New Roman" w:cs="Times New Roman"/>
                <w:sz w:val="24"/>
                <w:szCs w:val="24"/>
                <w:lang w:val="ro-RO"/>
              </w:rPr>
              <w:t>între</w:t>
            </w:r>
            <w:r w:rsidRPr="00F85F66">
              <w:rPr>
                <w:rFonts w:ascii="Times New Roman" w:hAnsi="Times New Roman" w:cs="Times New Roman"/>
                <w:sz w:val="24"/>
                <w:szCs w:val="24"/>
                <w:lang w:val="ro-RO"/>
              </w:rPr>
              <w:t xml:space="preserve"> instituțiile și autoritățile publice care administrează registrele de bază.</w:t>
            </w:r>
          </w:p>
          <w:p w14:paraId="44EF297A" w14:textId="341EB7F0" w:rsidR="00A52897" w:rsidRPr="00F85F66" w:rsidRDefault="00A52897" w:rsidP="00324E8C">
            <w:pPr>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De asemenea, comunicarea automată între autoritățile și instituțiile publice va determina </w:t>
            </w:r>
            <w:r w:rsidR="00324E8C">
              <w:rPr>
                <w:rFonts w:ascii="Times New Roman" w:hAnsi="Times New Roman" w:cs="Times New Roman"/>
                <w:sz w:val="24"/>
                <w:szCs w:val="24"/>
                <w:lang w:val="ro-RO"/>
              </w:rPr>
              <w:t xml:space="preserve">în timp posibilitatea prestării de către instituțiile și autoritățile publice a serviciilor electronice care vor elimina prezența fizică a cetățeanului la ghișeu. </w:t>
            </w:r>
          </w:p>
        </w:tc>
      </w:tr>
      <w:tr w:rsidR="00062FCF" w:rsidRPr="00985E85" w14:paraId="47910379" w14:textId="77777777" w:rsidTr="00F85F66">
        <w:tc>
          <w:tcPr>
            <w:tcW w:w="2376" w:type="dxa"/>
          </w:tcPr>
          <w:p w14:paraId="5BD0E932" w14:textId="77777777" w:rsidR="00062FCF" w:rsidRPr="00F85F66" w:rsidRDefault="00C92D24" w:rsidP="00C92D24">
            <w:pPr>
              <w:tabs>
                <w:tab w:val="left" w:pos="284"/>
                <w:tab w:val="left" w:pos="426"/>
              </w:tabs>
              <w:rPr>
                <w:rFonts w:ascii="Times New Roman" w:hAnsi="Times New Roman" w:cs="Times New Roman"/>
                <w:sz w:val="24"/>
                <w:szCs w:val="24"/>
                <w:lang w:val="ro-RO"/>
              </w:rPr>
            </w:pPr>
            <w:r w:rsidRPr="00F85F66">
              <w:rPr>
                <w:rFonts w:ascii="Times New Roman" w:hAnsi="Times New Roman" w:cs="Times New Roman"/>
                <w:sz w:val="24"/>
                <w:szCs w:val="24"/>
                <w:lang w:val="ro-RO"/>
              </w:rPr>
              <w:t>2.</w:t>
            </w:r>
            <w:r w:rsidRPr="00F85F66">
              <w:rPr>
                <w:rFonts w:ascii="Times New Roman" w:hAnsi="Times New Roman" w:cs="Times New Roman"/>
                <w:sz w:val="24"/>
                <w:szCs w:val="24"/>
                <w:vertAlign w:val="superscript"/>
                <w:lang w:val="ro-RO"/>
              </w:rPr>
              <w:t>1</w:t>
            </w:r>
            <w:r w:rsidRPr="00F85F66">
              <w:rPr>
                <w:rFonts w:ascii="Times New Roman" w:hAnsi="Times New Roman" w:cs="Times New Roman"/>
                <w:sz w:val="24"/>
                <w:szCs w:val="24"/>
                <w:lang w:val="ro-RO"/>
              </w:rPr>
              <w:t xml:space="preserve"> Impactul asupra sarcinilor administrative</w:t>
            </w:r>
          </w:p>
        </w:tc>
        <w:tc>
          <w:tcPr>
            <w:tcW w:w="7632" w:type="dxa"/>
          </w:tcPr>
          <w:p w14:paraId="226CEB71" w14:textId="4CB64D92" w:rsidR="00AF5FE9" w:rsidRPr="00F85F66" w:rsidRDefault="00324E8C" w:rsidP="00C3698B">
            <w:pPr>
              <w:jc w:val="both"/>
              <w:rPr>
                <w:rFonts w:ascii="Times New Roman" w:hAnsi="Times New Roman" w:cs="Times New Roman"/>
                <w:sz w:val="24"/>
                <w:szCs w:val="24"/>
                <w:lang w:val="ro-RO"/>
              </w:rPr>
            </w:pPr>
            <w:r w:rsidRPr="00324E8C">
              <w:rPr>
                <w:rFonts w:ascii="Times New Roman" w:hAnsi="Times New Roman" w:cs="Times New Roman"/>
                <w:sz w:val="24"/>
                <w:szCs w:val="24"/>
                <w:lang w:val="ro-RO"/>
              </w:rPr>
              <w:t>Lege</w:t>
            </w:r>
            <w:r w:rsidR="00094F56">
              <w:rPr>
                <w:rFonts w:ascii="Times New Roman" w:hAnsi="Times New Roman" w:cs="Times New Roman"/>
                <w:sz w:val="24"/>
                <w:szCs w:val="24"/>
                <w:lang w:val="ro-RO"/>
              </w:rPr>
              <w:t>a</w:t>
            </w:r>
            <w:r w:rsidRPr="00324E8C">
              <w:rPr>
                <w:rFonts w:ascii="Times New Roman" w:hAnsi="Times New Roman" w:cs="Times New Roman"/>
                <w:sz w:val="24"/>
                <w:szCs w:val="24"/>
                <w:lang w:val="ro-RO"/>
              </w:rPr>
              <w:t xml:space="preserve"> privind schimbul de date între sisteme informatice și crearea platformei naționale de interoperabilitate </w:t>
            </w:r>
            <w:r w:rsidR="00AF5FE9" w:rsidRPr="00F85F66">
              <w:rPr>
                <w:rFonts w:ascii="Times New Roman" w:hAnsi="Times New Roman" w:cs="Times New Roman"/>
                <w:sz w:val="24"/>
                <w:szCs w:val="24"/>
                <w:lang w:val="ro-RO"/>
              </w:rPr>
              <w:t>va permite obținerea informațiilor necesare furnizării serviciilor publice direct de la instituțiile și autoritățile publice care administrează registrele de bază, astfel încât v</w:t>
            </w:r>
            <w:r w:rsidR="00094F56">
              <w:rPr>
                <w:rFonts w:ascii="Times New Roman" w:hAnsi="Times New Roman" w:cs="Times New Roman"/>
                <w:sz w:val="24"/>
                <w:szCs w:val="24"/>
                <w:lang w:val="ro-RO"/>
              </w:rPr>
              <w:t>a</w:t>
            </w:r>
            <w:r w:rsidR="00AF5FE9" w:rsidRPr="00F85F66">
              <w:rPr>
                <w:rFonts w:ascii="Times New Roman" w:hAnsi="Times New Roman" w:cs="Times New Roman"/>
                <w:sz w:val="24"/>
                <w:szCs w:val="24"/>
                <w:lang w:val="ro-RO"/>
              </w:rPr>
              <w:t xml:space="preserve"> fi redus atât timpul de așteptare </w:t>
            </w:r>
            <w:r w:rsidR="00C61D31">
              <w:rPr>
                <w:rFonts w:ascii="Times New Roman" w:hAnsi="Times New Roman" w:cs="Times New Roman"/>
                <w:sz w:val="24"/>
                <w:szCs w:val="24"/>
                <w:lang w:val="ro-RO"/>
              </w:rPr>
              <w:t xml:space="preserve">pentru persoanele fizice și persoanele juridice, </w:t>
            </w:r>
            <w:r w:rsidR="00AF5FE9" w:rsidRPr="00F85F66">
              <w:rPr>
                <w:rFonts w:ascii="Times New Roman" w:hAnsi="Times New Roman" w:cs="Times New Roman"/>
                <w:sz w:val="24"/>
                <w:szCs w:val="24"/>
                <w:lang w:val="ro-RO"/>
              </w:rPr>
              <w:t>cât și riscul de eroare al informației.</w:t>
            </w:r>
          </w:p>
        </w:tc>
      </w:tr>
      <w:tr w:rsidR="00AF5FE9" w:rsidRPr="00985E85" w14:paraId="08645FAE" w14:textId="77777777" w:rsidTr="00F85F66">
        <w:tc>
          <w:tcPr>
            <w:tcW w:w="2376" w:type="dxa"/>
          </w:tcPr>
          <w:p w14:paraId="213F265B" w14:textId="77777777" w:rsidR="00AF5FE9" w:rsidRPr="00781DDE" w:rsidRDefault="00AF5FE9" w:rsidP="00AF5FE9">
            <w:pPr>
              <w:tabs>
                <w:tab w:val="left" w:pos="284"/>
                <w:tab w:val="left" w:pos="426"/>
              </w:tabs>
              <w:rPr>
                <w:rFonts w:ascii="Times New Roman" w:hAnsi="Times New Roman" w:cs="Times New Roman"/>
                <w:sz w:val="24"/>
                <w:szCs w:val="24"/>
                <w:lang w:val="ro-RO"/>
              </w:rPr>
            </w:pPr>
            <w:r w:rsidRPr="00781DDE">
              <w:rPr>
                <w:rFonts w:ascii="Times New Roman" w:hAnsi="Times New Roman" w:cs="Times New Roman"/>
                <w:sz w:val="24"/>
                <w:szCs w:val="24"/>
                <w:lang w:val="ro-RO"/>
              </w:rPr>
              <w:t>2.</w:t>
            </w:r>
            <w:r w:rsidRPr="00781DDE">
              <w:rPr>
                <w:rFonts w:ascii="Times New Roman" w:hAnsi="Times New Roman" w:cs="Times New Roman"/>
                <w:sz w:val="24"/>
                <w:szCs w:val="24"/>
                <w:vertAlign w:val="superscript"/>
                <w:lang w:val="ro-RO"/>
              </w:rPr>
              <w:t>2</w:t>
            </w:r>
            <w:r w:rsidRPr="00781DDE">
              <w:rPr>
                <w:rFonts w:ascii="Times New Roman" w:hAnsi="Times New Roman" w:cs="Times New Roman"/>
                <w:sz w:val="24"/>
                <w:szCs w:val="24"/>
                <w:lang w:val="ro-RO"/>
              </w:rPr>
              <w:t xml:space="preserve"> Impactul asupra întreprinderilor mici și mijlocii</w:t>
            </w:r>
          </w:p>
        </w:tc>
        <w:tc>
          <w:tcPr>
            <w:tcW w:w="7632" w:type="dxa"/>
          </w:tcPr>
          <w:p w14:paraId="5D9DC390" w14:textId="1A903D8B" w:rsidR="00AF5FE9" w:rsidRPr="00F85F66" w:rsidRDefault="00EF51C9" w:rsidP="00EF51C9">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Cetățenii și sectorul privat vor putea beneficia de servicii publice bazate pe o integrare eficientizată a proceselor administrative și pe un schimb de informație rapid și eficient între administrațiile publice la nivel național și la nivelul Uniunii Europene. În acest </w:t>
            </w:r>
            <w:r w:rsidR="00565DA3" w:rsidRPr="00565DA3">
              <w:rPr>
                <w:rFonts w:ascii="Times New Roman" w:hAnsi="Times New Roman" w:cs="Times New Roman"/>
                <w:sz w:val="24"/>
                <w:szCs w:val="24"/>
                <w:lang w:val="ro-RO"/>
              </w:rPr>
              <w:t xml:space="preserve">context, </w:t>
            </w:r>
            <w:r w:rsidRPr="00565DA3">
              <w:rPr>
                <w:rFonts w:ascii="Times New Roman" w:hAnsi="Times New Roman" w:cs="Times New Roman"/>
                <w:sz w:val="24"/>
                <w:szCs w:val="24"/>
                <w:lang w:val="ro-RO"/>
              </w:rPr>
              <w:t>interoperabilit</w:t>
            </w:r>
            <w:r>
              <w:rPr>
                <w:rFonts w:ascii="Times New Roman" w:hAnsi="Times New Roman" w:cs="Times New Roman"/>
                <w:sz w:val="24"/>
                <w:szCs w:val="24"/>
                <w:lang w:val="ro-RO"/>
              </w:rPr>
              <w:t xml:space="preserve">atea </w:t>
            </w:r>
            <w:r w:rsidR="00565DA3" w:rsidRPr="00565DA3">
              <w:rPr>
                <w:rFonts w:ascii="Times New Roman" w:hAnsi="Times New Roman" w:cs="Times New Roman"/>
                <w:sz w:val="24"/>
                <w:szCs w:val="24"/>
                <w:lang w:val="ro-RO"/>
              </w:rPr>
              <w:t>organi</w:t>
            </w:r>
            <w:r>
              <w:rPr>
                <w:rFonts w:ascii="Times New Roman" w:hAnsi="Times New Roman" w:cs="Times New Roman"/>
                <w:sz w:val="24"/>
                <w:szCs w:val="24"/>
                <w:lang w:val="ro-RO"/>
              </w:rPr>
              <w:t>z</w:t>
            </w:r>
            <w:r w:rsidR="00565DA3" w:rsidRPr="00565DA3">
              <w:rPr>
                <w:rFonts w:ascii="Times New Roman" w:hAnsi="Times New Roman" w:cs="Times New Roman"/>
                <w:sz w:val="24"/>
                <w:szCs w:val="24"/>
                <w:lang w:val="ro-RO"/>
              </w:rPr>
              <w:t>a</w:t>
            </w:r>
            <w:r>
              <w:rPr>
                <w:rFonts w:ascii="Times New Roman" w:hAnsi="Times New Roman" w:cs="Times New Roman"/>
                <w:sz w:val="24"/>
                <w:szCs w:val="24"/>
                <w:lang w:val="ro-RO"/>
              </w:rPr>
              <w:t>ț</w:t>
            </w:r>
            <w:r w:rsidR="00565DA3" w:rsidRPr="00565DA3">
              <w:rPr>
                <w:rFonts w:ascii="Times New Roman" w:hAnsi="Times New Roman" w:cs="Times New Roman"/>
                <w:sz w:val="24"/>
                <w:szCs w:val="24"/>
                <w:lang w:val="ro-RO"/>
              </w:rPr>
              <w:t>ional</w:t>
            </w:r>
            <w:r>
              <w:rPr>
                <w:rFonts w:ascii="Times New Roman" w:hAnsi="Times New Roman" w:cs="Times New Roman"/>
                <w:sz w:val="24"/>
                <w:szCs w:val="24"/>
                <w:lang w:val="ro-RO"/>
              </w:rPr>
              <w:t xml:space="preserve">ă se traduce prin integrarea sau alinierea proceselor trassectoriale și formalizarea </w:t>
            </w:r>
            <w:r w:rsidR="00565DA3" w:rsidRPr="00565DA3">
              <w:rPr>
                <w:rFonts w:ascii="Times New Roman" w:hAnsi="Times New Roman" w:cs="Times New Roman"/>
                <w:sz w:val="24"/>
                <w:szCs w:val="24"/>
                <w:lang w:val="ro-RO"/>
              </w:rPr>
              <w:t>rela</w:t>
            </w:r>
            <w:r>
              <w:rPr>
                <w:rFonts w:ascii="Times New Roman" w:hAnsi="Times New Roman" w:cs="Times New Roman"/>
                <w:sz w:val="24"/>
                <w:szCs w:val="24"/>
                <w:lang w:val="ro-RO"/>
              </w:rPr>
              <w:t xml:space="preserve">țiilor între furnizorii de servicii și consumatorii serviciilor publice europene. </w:t>
            </w:r>
          </w:p>
        </w:tc>
      </w:tr>
      <w:tr w:rsidR="008C1373" w:rsidRPr="00985E85" w14:paraId="2C0E38AD" w14:textId="77777777" w:rsidTr="00F85F66">
        <w:tc>
          <w:tcPr>
            <w:tcW w:w="2376" w:type="dxa"/>
          </w:tcPr>
          <w:p w14:paraId="0DB74D10" w14:textId="77777777" w:rsidR="008C1373" w:rsidRPr="00781DDE" w:rsidRDefault="008C1373" w:rsidP="008C1373">
            <w:pPr>
              <w:pStyle w:val="ListParagraph"/>
              <w:numPr>
                <w:ilvl w:val="0"/>
                <w:numId w:val="3"/>
              </w:numPr>
              <w:tabs>
                <w:tab w:val="left" w:pos="284"/>
                <w:tab w:val="left" w:pos="426"/>
              </w:tabs>
              <w:ind w:left="284" w:hanging="284"/>
              <w:rPr>
                <w:rFonts w:ascii="Times New Roman" w:hAnsi="Times New Roman" w:cs="Times New Roman"/>
                <w:sz w:val="24"/>
                <w:szCs w:val="24"/>
                <w:lang w:val="ro-RO"/>
              </w:rPr>
            </w:pPr>
            <w:r w:rsidRPr="00781DDE">
              <w:rPr>
                <w:rFonts w:ascii="Times New Roman" w:hAnsi="Times New Roman" w:cs="Times New Roman"/>
                <w:sz w:val="24"/>
                <w:szCs w:val="24"/>
                <w:lang w:val="ro-RO"/>
              </w:rPr>
              <w:t>Impactul social</w:t>
            </w:r>
          </w:p>
        </w:tc>
        <w:tc>
          <w:tcPr>
            <w:tcW w:w="7632" w:type="dxa"/>
          </w:tcPr>
          <w:p w14:paraId="6C62F998" w14:textId="08CAB29C" w:rsidR="00565DA3" w:rsidRPr="00F85F66" w:rsidRDefault="00EF51C9" w:rsidP="00781DDE">
            <w:pPr>
              <w:jc w:val="both"/>
              <w:rPr>
                <w:rFonts w:ascii="Times New Roman" w:hAnsi="Times New Roman" w:cs="Times New Roman"/>
                <w:sz w:val="24"/>
                <w:szCs w:val="24"/>
                <w:lang w:val="ro-RO"/>
              </w:rPr>
            </w:pPr>
            <w:r>
              <w:rPr>
                <w:rFonts w:ascii="Times New Roman" w:hAnsi="Times New Roman" w:cs="Times New Roman"/>
                <w:sz w:val="24"/>
                <w:szCs w:val="24"/>
                <w:lang w:val="ro-RO"/>
              </w:rPr>
              <w:t>Digitalizarea administrației publice în statele membre ale Uniunii Europene au dovedit o reducere a timpului de așteptare</w:t>
            </w:r>
            <w:r w:rsidR="001A5AD4">
              <w:rPr>
                <w:rFonts w:ascii="Times New Roman" w:hAnsi="Times New Roman" w:cs="Times New Roman"/>
                <w:sz w:val="24"/>
                <w:szCs w:val="24"/>
                <w:lang w:val="ro-RO"/>
              </w:rPr>
              <w:t xml:space="preserve"> pentru prestarea serviciilor publice,</w:t>
            </w:r>
            <w:r>
              <w:rPr>
                <w:rFonts w:ascii="Times New Roman" w:hAnsi="Times New Roman" w:cs="Times New Roman"/>
                <w:sz w:val="24"/>
                <w:szCs w:val="24"/>
                <w:lang w:val="ro-RO"/>
              </w:rPr>
              <w:t xml:space="preserve"> a costurilor </w:t>
            </w:r>
            <w:r w:rsidR="001A5AD4">
              <w:rPr>
                <w:rFonts w:ascii="Times New Roman" w:hAnsi="Times New Roman" w:cs="Times New Roman"/>
                <w:sz w:val="24"/>
                <w:szCs w:val="24"/>
                <w:lang w:val="ro-RO"/>
              </w:rPr>
              <w:t xml:space="preserve">asociate și o creștere a transparenței, a calității datelor și a serviciilor publice prestate. Integrarea datelor existente în registrele publice și </w:t>
            </w:r>
            <w:r w:rsidR="00565DA3" w:rsidRPr="00565DA3">
              <w:rPr>
                <w:rFonts w:ascii="Times New Roman" w:hAnsi="Times New Roman" w:cs="Times New Roman"/>
                <w:sz w:val="24"/>
                <w:szCs w:val="24"/>
                <w:lang w:val="ro-RO"/>
              </w:rPr>
              <w:t>automat</w:t>
            </w:r>
            <w:r w:rsidR="001A5AD4">
              <w:rPr>
                <w:rFonts w:ascii="Times New Roman" w:hAnsi="Times New Roman" w:cs="Times New Roman"/>
                <w:sz w:val="24"/>
                <w:szCs w:val="24"/>
                <w:lang w:val="ro-RO"/>
              </w:rPr>
              <w:t>izarea au capacitatea de a utiliza într-un mod mai eficient sursele de date veridice și de a publica date deschise, cu asigurarea tratării datelor persoanelor fizice și juridice în acord cu reglementările aplicabile, ceea ce are capacitatea de a crește încrederea mediului de afaceri și a cetățenilor în administrația publică. Serviciile publice n</w:t>
            </w:r>
            <w:r w:rsidR="00565DA3" w:rsidRPr="00565DA3">
              <w:rPr>
                <w:rFonts w:ascii="Times New Roman" w:hAnsi="Times New Roman" w:cs="Times New Roman"/>
                <w:sz w:val="24"/>
                <w:szCs w:val="24"/>
                <w:lang w:val="ro-RO"/>
              </w:rPr>
              <w:t>a</w:t>
            </w:r>
            <w:r w:rsidR="001A5AD4">
              <w:rPr>
                <w:rFonts w:ascii="Times New Roman" w:hAnsi="Times New Roman" w:cs="Times New Roman"/>
                <w:sz w:val="24"/>
                <w:szCs w:val="24"/>
                <w:lang w:val="ro-RO"/>
              </w:rPr>
              <w:t>ț</w:t>
            </w:r>
            <w:r w:rsidR="00565DA3" w:rsidRPr="00565DA3">
              <w:rPr>
                <w:rFonts w:ascii="Times New Roman" w:hAnsi="Times New Roman" w:cs="Times New Roman"/>
                <w:sz w:val="24"/>
                <w:szCs w:val="24"/>
                <w:lang w:val="ro-RO"/>
              </w:rPr>
              <w:t>ional</w:t>
            </w:r>
            <w:r w:rsidR="001A5AD4">
              <w:rPr>
                <w:rFonts w:ascii="Times New Roman" w:hAnsi="Times New Roman" w:cs="Times New Roman"/>
                <w:sz w:val="24"/>
                <w:szCs w:val="24"/>
                <w:lang w:val="ro-RO"/>
              </w:rPr>
              <w:t xml:space="preserve">e vor fi interconectate, în viitor și în </w:t>
            </w:r>
            <w:r w:rsidR="00781DDE">
              <w:rPr>
                <w:rFonts w:ascii="Times New Roman" w:hAnsi="Times New Roman" w:cs="Times New Roman"/>
                <w:sz w:val="24"/>
                <w:szCs w:val="24"/>
                <w:lang w:val="ro-RO"/>
              </w:rPr>
              <w:t xml:space="preserve">cadrul granițelor Uniunii Europene, contribuind astfel la implementarea adecvată a Pieței Unice Digitale la nivelul UE. Prezentul act normativ propus are astfel nu doar rolul creșterii calității serviciilor publice </w:t>
            </w:r>
            <w:r w:rsidR="00781DDE">
              <w:rPr>
                <w:rFonts w:ascii="Times New Roman" w:hAnsi="Times New Roman" w:cs="Times New Roman"/>
                <w:sz w:val="24"/>
                <w:szCs w:val="24"/>
                <w:lang w:val="ro-RO"/>
              </w:rPr>
              <w:lastRenderedPageBreak/>
              <w:t>din România, ci contribuie și la eliminarea fragmentării digitale între statele membre UE.</w:t>
            </w:r>
          </w:p>
        </w:tc>
      </w:tr>
      <w:tr w:rsidR="00483A5A" w:rsidRPr="00985E85" w14:paraId="780B8975" w14:textId="77777777" w:rsidTr="00F85F66">
        <w:tc>
          <w:tcPr>
            <w:tcW w:w="2376" w:type="dxa"/>
          </w:tcPr>
          <w:p w14:paraId="38A11373" w14:textId="77777777" w:rsidR="00483A5A" w:rsidRPr="00F85F66" w:rsidRDefault="00483A5A" w:rsidP="00530A03">
            <w:pPr>
              <w:pStyle w:val="ListParagraph"/>
              <w:numPr>
                <w:ilvl w:val="0"/>
                <w:numId w:val="3"/>
              </w:numPr>
              <w:tabs>
                <w:tab w:val="left" w:pos="284"/>
                <w:tab w:val="left" w:pos="426"/>
              </w:tabs>
              <w:ind w:left="284" w:hanging="284"/>
              <w:rPr>
                <w:rFonts w:ascii="Times New Roman" w:hAnsi="Times New Roman" w:cs="Times New Roman"/>
                <w:sz w:val="24"/>
                <w:szCs w:val="24"/>
                <w:lang w:val="ro-RO"/>
              </w:rPr>
            </w:pPr>
            <w:r w:rsidRPr="00F85F66">
              <w:rPr>
                <w:rFonts w:ascii="Times New Roman" w:hAnsi="Times New Roman" w:cs="Times New Roman"/>
                <w:sz w:val="24"/>
                <w:szCs w:val="24"/>
                <w:lang w:val="ro-RO"/>
              </w:rPr>
              <w:lastRenderedPageBreak/>
              <w:t>Impactul asupra mediului</w:t>
            </w:r>
          </w:p>
        </w:tc>
        <w:tc>
          <w:tcPr>
            <w:tcW w:w="7632" w:type="dxa"/>
          </w:tcPr>
          <w:p w14:paraId="1673EB03" w14:textId="3C2F21C8" w:rsidR="00483A5A" w:rsidRPr="00F85F66" w:rsidRDefault="00FC2C9B" w:rsidP="00AF5FE9">
            <w:pPr>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Dezvoltarea </w:t>
            </w:r>
            <w:r w:rsidR="00C61D31">
              <w:rPr>
                <w:rFonts w:ascii="Times New Roman" w:hAnsi="Times New Roman" w:cs="Times New Roman"/>
                <w:sz w:val="24"/>
                <w:szCs w:val="24"/>
                <w:lang w:val="ro-RO"/>
              </w:rPr>
              <w:t>administrației</w:t>
            </w:r>
            <w:r w:rsidRPr="00F85F66">
              <w:rPr>
                <w:rFonts w:ascii="Times New Roman" w:hAnsi="Times New Roman" w:cs="Times New Roman"/>
                <w:sz w:val="24"/>
                <w:szCs w:val="24"/>
                <w:lang w:val="ro-RO"/>
              </w:rPr>
              <w:t xml:space="preserve"> publice </w:t>
            </w:r>
            <w:r w:rsidR="00C61D31">
              <w:rPr>
                <w:rFonts w:ascii="Times New Roman" w:hAnsi="Times New Roman" w:cs="Times New Roman"/>
                <w:sz w:val="24"/>
                <w:szCs w:val="24"/>
                <w:lang w:val="ro-RO"/>
              </w:rPr>
              <w:t>digitale</w:t>
            </w:r>
            <w:r w:rsidRPr="00F85F66">
              <w:rPr>
                <w:rFonts w:ascii="Times New Roman" w:hAnsi="Times New Roman" w:cs="Times New Roman"/>
                <w:sz w:val="24"/>
                <w:szCs w:val="24"/>
                <w:lang w:val="ro-RO"/>
              </w:rPr>
              <w:t xml:space="preserve"> va determina pe termen lung o reducere semnificativă </w:t>
            </w:r>
            <w:r w:rsidRPr="00255F67">
              <w:rPr>
                <w:rFonts w:ascii="Times New Roman" w:hAnsi="Times New Roman" w:cs="Times New Roman"/>
                <w:sz w:val="24"/>
                <w:szCs w:val="24"/>
                <w:lang w:val="ro-RO"/>
              </w:rPr>
              <w:t>a utilizării hârtiei</w:t>
            </w:r>
            <w:r w:rsidR="007E131C" w:rsidRPr="00255F67">
              <w:rPr>
                <w:rFonts w:ascii="Times New Roman" w:hAnsi="Times New Roman" w:cs="Times New Roman"/>
                <w:sz w:val="24"/>
                <w:szCs w:val="24"/>
                <w:lang w:val="ro-RO"/>
              </w:rPr>
              <w:t xml:space="preserve"> </w:t>
            </w:r>
            <w:r w:rsidRPr="00255F67">
              <w:rPr>
                <w:rFonts w:ascii="Times New Roman" w:hAnsi="Times New Roman" w:cs="Times New Roman"/>
                <w:sz w:val="24"/>
                <w:szCs w:val="24"/>
                <w:lang w:val="ro-RO"/>
              </w:rPr>
              <w:t>în</w:t>
            </w:r>
            <w:r w:rsidRPr="00F85F66">
              <w:rPr>
                <w:rFonts w:ascii="Times New Roman" w:hAnsi="Times New Roman" w:cs="Times New Roman"/>
                <w:sz w:val="24"/>
                <w:szCs w:val="24"/>
                <w:lang w:val="ro-RO"/>
              </w:rPr>
              <w:t xml:space="preserve"> cadrul procesului administrativ,</w:t>
            </w:r>
            <w:r w:rsidR="00DB12FB">
              <w:rPr>
                <w:rFonts w:ascii="Times New Roman" w:hAnsi="Times New Roman" w:cs="Times New Roman"/>
                <w:sz w:val="24"/>
                <w:szCs w:val="24"/>
                <w:lang w:val="ro-RO"/>
              </w:rPr>
              <w:t xml:space="preserve"> dar și a </w:t>
            </w:r>
            <w:r w:rsidR="00C61D31">
              <w:rPr>
                <w:rFonts w:ascii="Times New Roman" w:hAnsi="Times New Roman" w:cs="Times New Roman"/>
                <w:sz w:val="24"/>
                <w:szCs w:val="24"/>
                <w:lang w:val="ro-RO"/>
              </w:rPr>
              <w:t xml:space="preserve">deplasărilor și a </w:t>
            </w:r>
            <w:r w:rsidR="00DB12FB">
              <w:rPr>
                <w:rFonts w:ascii="Times New Roman" w:hAnsi="Times New Roman" w:cs="Times New Roman"/>
                <w:sz w:val="24"/>
                <w:szCs w:val="24"/>
                <w:lang w:val="ro-RO"/>
              </w:rPr>
              <w:t>prezenței fizice a cetățeanului la ghișeu, aspecte care vor</w:t>
            </w:r>
            <w:r w:rsidRPr="00F85F66">
              <w:rPr>
                <w:rFonts w:ascii="Times New Roman" w:hAnsi="Times New Roman" w:cs="Times New Roman"/>
                <w:sz w:val="24"/>
                <w:szCs w:val="24"/>
                <w:lang w:val="ro-RO"/>
              </w:rPr>
              <w:t xml:space="preserve"> avea</w:t>
            </w:r>
            <w:r w:rsidR="00DB12FB">
              <w:rPr>
                <w:rFonts w:ascii="Times New Roman" w:hAnsi="Times New Roman" w:cs="Times New Roman"/>
                <w:sz w:val="24"/>
                <w:szCs w:val="24"/>
                <w:lang w:val="ro-RO"/>
              </w:rPr>
              <w:t xml:space="preserve"> un</w:t>
            </w:r>
            <w:r w:rsidRPr="00F85F66">
              <w:rPr>
                <w:rFonts w:ascii="Times New Roman" w:hAnsi="Times New Roman" w:cs="Times New Roman"/>
                <w:sz w:val="24"/>
                <w:szCs w:val="24"/>
                <w:lang w:val="ro-RO"/>
              </w:rPr>
              <w:t xml:space="preserve"> impact </w:t>
            </w:r>
            <w:r w:rsidR="00714482">
              <w:rPr>
                <w:rFonts w:ascii="Times New Roman" w:hAnsi="Times New Roman" w:cs="Times New Roman"/>
                <w:sz w:val="24"/>
                <w:szCs w:val="24"/>
                <w:lang w:val="ro-RO"/>
              </w:rPr>
              <w:t xml:space="preserve">semnificativ în sensul reducerii </w:t>
            </w:r>
            <w:r w:rsidR="00DB12FB">
              <w:rPr>
                <w:rFonts w:ascii="Times New Roman" w:hAnsi="Times New Roman" w:cs="Times New Roman"/>
                <w:sz w:val="24"/>
                <w:szCs w:val="24"/>
                <w:lang w:val="ro-RO"/>
              </w:rPr>
              <w:t xml:space="preserve">poluării. </w:t>
            </w:r>
          </w:p>
        </w:tc>
      </w:tr>
      <w:tr w:rsidR="00483A5A" w:rsidRPr="00F85F66" w14:paraId="3CC929CB" w14:textId="77777777" w:rsidTr="00F85F66">
        <w:tc>
          <w:tcPr>
            <w:tcW w:w="2376" w:type="dxa"/>
          </w:tcPr>
          <w:p w14:paraId="6DA5569F" w14:textId="77777777" w:rsidR="00483A5A" w:rsidRPr="00F85F66" w:rsidRDefault="00483A5A" w:rsidP="008C1373">
            <w:pPr>
              <w:pStyle w:val="ListParagraph"/>
              <w:numPr>
                <w:ilvl w:val="0"/>
                <w:numId w:val="3"/>
              </w:numPr>
              <w:tabs>
                <w:tab w:val="left" w:pos="284"/>
                <w:tab w:val="left" w:pos="426"/>
              </w:tabs>
              <w:ind w:left="284" w:hanging="284"/>
              <w:rPr>
                <w:rFonts w:ascii="Times New Roman" w:hAnsi="Times New Roman" w:cs="Times New Roman"/>
                <w:sz w:val="24"/>
                <w:szCs w:val="24"/>
                <w:lang w:val="ro-RO"/>
              </w:rPr>
            </w:pPr>
            <w:r w:rsidRPr="00781DDE">
              <w:rPr>
                <w:rFonts w:ascii="Times New Roman" w:hAnsi="Times New Roman" w:cs="Times New Roman"/>
                <w:sz w:val="24"/>
                <w:szCs w:val="24"/>
                <w:lang w:val="ro-RO"/>
              </w:rPr>
              <w:t>Alte informații</w:t>
            </w:r>
          </w:p>
        </w:tc>
        <w:tc>
          <w:tcPr>
            <w:tcW w:w="7632" w:type="dxa"/>
          </w:tcPr>
          <w:p w14:paraId="7AF8FB2F" w14:textId="2A0A665B" w:rsidR="00483A5A" w:rsidRPr="00F85F66" w:rsidRDefault="00483A5A" w:rsidP="00AF5FE9">
            <w:pPr>
              <w:jc w:val="both"/>
              <w:rPr>
                <w:rFonts w:ascii="Times New Roman" w:hAnsi="Times New Roman" w:cs="Times New Roman"/>
                <w:sz w:val="24"/>
                <w:szCs w:val="24"/>
                <w:lang w:val="ro-RO"/>
              </w:rPr>
            </w:pPr>
          </w:p>
        </w:tc>
      </w:tr>
    </w:tbl>
    <w:p w14:paraId="0C5523FF" w14:textId="77777777" w:rsidR="00A8621F" w:rsidRPr="00F85F66" w:rsidRDefault="00A8621F">
      <w:pPr>
        <w:rPr>
          <w:rFonts w:ascii="Times New Roman" w:hAnsi="Times New Roman" w:cs="Times New Roman"/>
          <w:sz w:val="24"/>
          <w:szCs w:val="24"/>
          <w:lang w:val="ro-RO"/>
        </w:rPr>
      </w:pPr>
    </w:p>
    <w:tbl>
      <w:tblPr>
        <w:tblStyle w:val="TableGrid"/>
        <w:tblW w:w="9985" w:type="dxa"/>
        <w:tblLook w:val="04A0" w:firstRow="1" w:lastRow="0" w:firstColumn="1" w:lastColumn="0" w:noHBand="0" w:noVBand="1"/>
      </w:tblPr>
      <w:tblGrid>
        <w:gridCol w:w="2376"/>
        <w:gridCol w:w="7609"/>
      </w:tblGrid>
      <w:tr w:rsidR="00371AED" w:rsidRPr="00985E85" w14:paraId="1C82AEB0" w14:textId="77777777" w:rsidTr="00243DBB">
        <w:tc>
          <w:tcPr>
            <w:tcW w:w="9985" w:type="dxa"/>
            <w:gridSpan w:val="2"/>
          </w:tcPr>
          <w:p w14:paraId="30D95445" w14:textId="4F7509ED" w:rsidR="00371AED" w:rsidRPr="00714482" w:rsidRDefault="00371AED" w:rsidP="00714482">
            <w:pPr>
              <w:jc w:val="center"/>
              <w:rPr>
                <w:rFonts w:ascii="Times New Roman" w:hAnsi="Times New Roman" w:cs="Times New Roman"/>
                <w:b/>
                <w:sz w:val="24"/>
                <w:szCs w:val="24"/>
                <w:lang w:val="ro-RO"/>
              </w:rPr>
            </w:pPr>
            <w:r w:rsidRPr="00F85F66">
              <w:rPr>
                <w:rFonts w:ascii="Times New Roman" w:hAnsi="Times New Roman" w:cs="Times New Roman"/>
                <w:b/>
                <w:sz w:val="24"/>
                <w:szCs w:val="24"/>
                <w:lang w:val="ro-RO"/>
              </w:rPr>
              <w:t>Secțiunea a 4-a: Impactul financiar asupra bugetului general consolidat, atât pe termen scurt, pentru anul curent, cât și pe termen lung (pe 5 ani)</w:t>
            </w:r>
          </w:p>
        </w:tc>
      </w:tr>
      <w:tr w:rsidR="00530A03" w:rsidRPr="00F85F66" w14:paraId="28AD848E" w14:textId="77777777" w:rsidTr="00243DBB">
        <w:tc>
          <w:tcPr>
            <w:tcW w:w="9985" w:type="dxa"/>
            <w:gridSpan w:val="2"/>
          </w:tcPr>
          <w:p w14:paraId="5C7464B0" w14:textId="77777777" w:rsidR="00C16671" w:rsidRPr="00F85F66" w:rsidRDefault="00C16671" w:rsidP="00530A03">
            <w:pPr>
              <w:jc w:val="center"/>
              <w:rPr>
                <w:rFonts w:ascii="Times New Roman" w:hAnsi="Times New Roman" w:cs="Times New Roman"/>
                <w:b/>
                <w:sz w:val="24"/>
                <w:szCs w:val="24"/>
                <w:lang w:val="ro-RO"/>
              </w:rPr>
            </w:pPr>
          </w:p>
          <w:p w14:paraId="78478A1A" w14:textId="77777777" w:rsidR="00530A03" w:rsidRPr="00F85F66" w:rsidRDefault="00530A03" w:rsidP="00530A03">
            <w:pPr>
              <w:jc w:val="center"/>
              <w:rPr>
                <w:rFonts w:ascii="Times New Roman" w:hAnsi="Times New Roman" w:cs="Times New Roman"/>
                <w:b/>
                <w:sz w:val="24"/>
                <w:szCs w:val="24"/>
                <w:lang w:val="ro-RO"/>
              </w:rPr>
            </w:pPr>
            <w:r w:rsidRPr="00F85F66">
              <w:rPr>
                <w:rFonts w:ascii="Times New Roman" w:hAnsi="Times New Roman" w:cs="Times New Roman"/>
                <w:b/>
                <w:sz w:val="24"/>
                <w:szCs w:val="24"/>
                <w:lang w:val="ro-RO"/>
              </w:rPr>
              <w:t>Secțiunea a 5-a: Efectele proiectului de act normativ asupra legislației în vigoare</w:t>
            </w:r>
          </w:p>
          <w:p w14:paraId="6B8A034D" w14:textId="77777777" w:rsidR="00C16671" w:rsidRPr="00F85F66" w:rsidRDefault="00C16671" w:rsidP="00530A03">
            <w:pPr>
              <w:jc w:val="center"/>
              <w:rPr>
                <w:rFonts w:ascii="Times New Roman" w:hAnsi="Times New Roman" w:cs="Times New Roman"/>
                <w:b/>
                <w:sz w:val="24"/>
                <w:szCs w:val="24"/>
                <w:lang w:val="ro-RO"/>
              </w:rPr>
            </w:pPr>
          </w:p>
        </w:tc>
      </w:tr>
      <w:tr w:rsidR="00530A03" w:rsidRPr="00985E85" w14:paraId="17FC2032" w14:textId="77777777" w:rsidTr="00243DBB">
        <w:tc>
          <w:tcPr>
            <w:tcW w:w="2376" w:type="dxa"/>
          </w:tcPr>
          <w:p w14:paraId="23C2FE80" w14:textId="77777777" w:rsidR="00530A03" w:rsidRPr="00F85F66" w:rsidRDefault="00530A03" w:rsidP="00530A03">
            <w:pPr>
              <w:pStyle w:val="ListParagraph"/>
              <w:numPr>
                <w:ilvl w:val="0"/>
                <w:numId w:val="5"/>
              </w:numPr>
              <w:tabs>
                <w:tab w:val="left" w:pos="284"/>
              </w:tabs>
              <w:ind w:left="0"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Măsuri  normative necesare pentru aplicarea prevederilor proiectului de act normativ:</w:t>
            </w:r>
          </w:p>
          <w:p w14:paraId="0AAA2FD9" w14:textId="77777777" w:rsidR="00530A03" w:rsidRPr="00F85F66" w:rsidRDefault="00530A03" w:rsidP="00530A03">
            <w:pPr>
              <w:pStyle w:val="ListParagraph"/>
              <w:numPr>
                <w:ilvl w:val="0"/>
                <w:numId w:val="6"/>
              </w:numPr>
              <w:rPr>
                <w:rFonts w:ascii="Times New Roman" w:hAnsi="Times New Roman" w:cs="Times New Roman"/>
                <w:sz w:val="24"/>
                <w:szCs w:val="24"/>
                <w:lang w:val="ro-RO"/>
              </w:rPr>
            </w:pPr>
            <w:r w:rsidRPr="00F85F66">
              <w:rPr>
                <w:rFonts w:ascii="Times New Roman" w:hAnsi="Times New Roman" w:cs="Times New Roman"/>
                <w:sz w:val="24"/>
                <w:szCs w:val="24"/>
                <w:lang w:val="ro-RO"/>
              </w:rPr>
              <w:t>acte normative în vigoare ce vor fi modificate sau abrogate, ca urmare a intrării în vigoare a proiectului de act normativ;</w:t>
            </w:r>
          </w:p>
          <w:p w14:paraId="3DFA45EA" w14:textId="77777777" w:rsidR="00530A03" w:rsidRPr="00F85F66" w:rsidRDefault="00530A03" w:rsidP="00530A03">
            <w:pPr>
              <w:pStyle w:val="ListParagraph"/>
              <w:numPr>
                <w:ilvl w:val="0"/>
                <w:numId w:val="6"/>
              </w:numPr>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acte normative ce urmează a fi elaborate în vederea implementării noilor dispoziții </w:t>
            </w:r>
          </w:p>
        </w:tc>
        <w:tc>
          <w:tcPr>
            <w:tcW w:w="7609" w:type="dxa"/>
          </w:tcPr>
          <w:p w14:paraId="7147031F" w14:textId="77777777" w:rsidR="003C4B0A" w:rsidRDefault="00DB12FB" w:rsidP="003C4B0A">
            <w:pPr>
              <w:pStyle w:val="ListParagraph"/>
              <w:numPr>
                <w:ilvl w:val="0"/>
                <w:numId w:val="10"/>
              </w:numPr>
              <w:ind w:left="121" w:firstLine="0"/>
              <w:rPr>
                <w:rFonts w:ascii="Times New Roman" w:hAnsi="Times New Roman" w:cs="Times New Roman"/>
                <w:sz w:val="24"/>
                <w:szCs w:val="24"/>
                <w:lang w:val="ro-RO"/>
              </w:rPr>
            </w:pPr>
            <w:r>
              <w:rPr>
                <w:rFonts w:ascii="Times New Roman" w:hAnsi="Times New Roman" w:cs="Times New Roman"/>
                <w:sz w:val="24"/>
                <w:szCs w:val="24"/>
                <w:lang w:val="ro-RO"/>
              </w:rPr>
              <w:t xml:space="preserve">nu este cazul </w:t>
            </w:r>
          </w:p>
          <w:p w14:paraId="4603C8AD" w14:textId="6332B29B" w:rsidR="00243DBB" w:rsidRDefault="004719EF" w:rsidP="00243DBB">
            <w:pPr>
              <w:pStyle w:val="ListParagraph"/>
              <w:numPr>
                <w:ilvl w:val="0"/>
                <w:numId w:val="10"/>
              </w:numPr>
              <w:ind w:left="121" w:firstLine="0"/>
              <w:jc w:val="both"/>
              <w:rPr>
                <w:rFonts w:ascii="Times New Roman" w:hAnsi="Times New Roman" w:cs="Times New Roman"/>
                <w:sz w:val="24"/>
                <w:szCs w:val="24"/>
                <w:lang w:val="ro-RO"/>
              </w:rPr>
            </w:pPr>
            <w:r w:rsidRPr="003C4B0A">
              <w:rPr>
                <w:rFonts w:ascii="Times New Roman" w:hAnsi="Times New Roman" w:cs="Times New Roman"/>
                <w:sz w:val="24"/>
                <w:szCs w:val="24"/>
                <w:lang w:val="ro-RO"/>
              </w:rPr>
              <w:t xml:space="preserve">În termen de 3 luni de la publicarea legii în Monitorul Oficial al României, la propunerea </w:t>
            </w:r>
            <w:r w:rsidR="00DC73DD">
              <w:rPr>
                <w:rFonts w:ascii="Times New Roman" w:hAnsi="Times New Roman" w:cs="Times New Roman"/>
                <w:sz w:val="24"/>
                <w:szCs w:val="24"/>
                <w:lang w:val="ro-RO"/>
              </w:rPr>
              <w:t xml:space="preserve">președintelui </w:t>
            </w:r>
            <w:r w:rsidRPr="003C4B0A">
              <w:rPr>
                <w:rFonts w:ascii="Times New Roman" w:hAnsi="Times New Roman" w:cs="Times New Roman"/>
                <w:sz w:val="24"/>
                <w:szCs w:val="24"/>
                <w:lang w:val="ro-RO"/>
              </w:rPr>
              <w:t xml:space="preserve">ADR, </w:t>
            </w:r>
            <w:r w:rsidR="003C4B0A" w:rsidRPr="003C4B0A">
              <w:rPr>
                <w:rFonts w:ascii="Times New Roman" w:hAnsi="Times New Roman" w:cs="Times New Roman"/>
                <w:sz w:val="24"/>
                <w:szCs w:val="24"/>
                <w:lang w:val="ro-RO"/>
              </w:rPr>
              <w:t>Ministrul Cercetării, Inovării și Digitalizării</w:t>
            </w:r>
            <w:r w:rsidR="00DC73DD">
              <w:rPr>
                <w:rFonts w:ascii="Times New Roman" w:hAnsi="Times New Roman" w:cs="Times New Roman"/>
                <w:sz w:val="24"/>
                <w:szCs w:val="24"/>
                <w:lang w:val="ro-RO"/>
              </w:rPr>
              <w:t xml:space="preserve"> </w:t>
            </w:r>
            <w:r w:rsidRPr="003C4B0A">
              <w:rPr>
                <w:rFonts w:ascii="Times New Roman" w:hAnsi="Times New Roman" w:cs="Times New Roman"/>
                <w:sz w:val="24"/>
                <w:szCs w:val="24"/>
                <w:lang w:val="ro-RO"/>
              </w:rPr>
              <w:t>va aproba</w:t>
            </w:r>
            <w:r w:rsidR="00DC73DD">
              <w:rPr>
                <w:rFonts w:ascii="Times New Roman" w:hAnsi="Times New Roman" w:cs="Times New Roman"/>
                <w:sz w:val="24"/>
                <w:szCs w:val="24"/>
                <w:lang w:val="ro-RO"/>
              </w:rPr>
              <w:t>,</w:t>
            </w:r>
            <w:r w:rsidRPr="003C4B0A">
              <w:rPr>
                <w:rFonts w:ascii="Times New Roman" w:hAnsi="Times New Roman" w:cs="Times New Roman"/>
                <w:sz w:val="24"/>
                <w:szCs w:val="24"/>
                <w:lang w:val="ro-RO"/>
              </w:rPr>
              <w:t xml:space="preserve"> prin Ordin al Ministrului</w:t>
            </w:r>
            <w:r w:rsidR="00DC73DD">
              <w:rPr>
                <w:rFonts w:ascii="Times New Roman" w:hAnsi="Times New Roman" w:cs="Times New Roman"/>
                <w:sz w:val="24"/>
                <w:szCs w:val="24"/>
                <w:lang w:val="ro-RO"/>
              </w:rPr>
              <w:t>,</w:t>
            </w:r>
            <w:r w:rsidRPr="003C4B0A">
              <w:rPr>
                <w:rFonts w:ascii="Times New Roman" w:hAnsi="Times New Roman" w:cs="Times New Roman"/>
                <w:sz w:val="24"/>
                <w:szCs w:val="24"/>
                <w:lang w:val="ro-RO"/>
              </w:rPr>
              <w:t xml:space="preserve"> </w:t>
            </w:r>
            <w:r w:rsidR="00DB12FB" w:rsidRPr="003C4B0A">
              <w:rPr>
                <w:rFonts w:ascii="Times New Roman" w:hAnsi="Times New Roman" w:cs="Times New Roman"/>
                <w:sz w:val="24"/>
                <w:szCs w:val="24"/>
                <w:lang w:val="ro-RO"/>
              </w:rPr>
              <w:t>Normele de referință pentru realizarea interoperabilității în domeniul TIC</w:t>
            </w:r>
            <w:r w:rsidRPr="003C4B0A">
              <w:rPr>
                <w:rFonts w:ascii="Times New Roman" w:hAnsi="Times New Roman" w:cs="Times New Roman"/>
                <w:sz w:val="24"/>
                <w:szCs w:val="24"/>
                <w:lang w:val="ro-RO"/>
              </w:rPr>
              <w:t xml:space="preserve"> (</w:t>
            </w:r>
            <w:r w:rsidR="00DB12FB" w:rsidRPr="003C4B0A">
              <w:rPr>
                <w:rFonts w:ascii="Times New Roman" w:hAnsi="Times New Roman" w:cs="Times New Roman"/>
                <w:sz w:val="24"/>
                <w:szCs w:val="24"/>
                <w:lang w:val="ro-RO"/>
              </w:rPr>
              <w:t>NRRI</w:t>
            </w:r>
            <w:r w:rsidRPr="003C4B0A">
              <w:rPr>
                <w:rFonts w:ascii="Times New Roman" w:hAnsi="Times New Roman" w:cs="Times New Roman"/>
                <w:sz w:val="24"/>
                <w:szCs w:val="24"/>
                <w:lang w:val="ro-RO"/>
              </w:rPr>
              <w:t xml:space="preserve">). Aceste norme vor </w:t>
            </w:r>
            <w:r w:rsidR="00DB12FB" w:rsidRPr="003C4B0A">
              <w:rPr>
                <w:rFonts w:ascii="Times New Roman" w:hAnsi="Times New Roman" w:cs="Times New Roman"/>
                <w:sz w:val="24"/>
                <w:szCs w:val="24"/>
                <w:lang w:val="ro-RO"/>
              </w:rPr>
              <w:t>conțin</w:t>
            </w:r>
            <w:r w:rsidRPr="003C4B0A">
              <w:rPr>
                <w:rFonts w:ascii="Times New Roman" w:hAnsi="Times New Roman" w:cs="Times New Roman"/>
                <w:sz w:val="24"/>
                <w:szCs w:val="24"/>
                <w:lang w:val="ro-RO"/>
              </w:rPr>
              <w:t>e</w:t>
            </w:r>
            <w:r w:rsidR="00DB12FB" w:rsidRPr="003C4B0A">
              <w:rPr>
                <w:rFonts w:ascii="Times New Roman" w:hAnsi="Times New Roman" w:cs="Times New Roman"/>
                <w:sz w:val="24"/>
                <w:szCs w:val="24"/>
                <w:lang w:val="ro-RO"/>
              </w:rPr>
              <w:t xml:space="preserve"> măsurile și obligațiile pentru instituțiile și autoritățile</w:t>
            </w:r>
            <w:r w:rsidRPr="003C4B0A">
              <w:rPr>
                <w:rFonts w:ascii="Times New Roman" w:hAnsi="Times New Roman" w:cs="Times New Roman"/>
                <w:sz w:val="24"/>
                <w:szCs w:val="24"/>
                <w:lang w:val="ro-RO"/>
              </w:rPr>
              <w:t xml:space="preserve"> publ</w:t>
            </w:r>
            <w:r w:rsidR="00DB12FB" w:rsidRPr="003C4B0A">
              <w:rPr>
                <w:rFonts w:ascii="Times New Roman" w:hAnsi="Times New Roman" w:cs="Times New Roman"/>
                <w:sz w:val="24"/>
                <w:szCs w:val="24"/>
                <w:lang w:val="ro-RO"/>
              </w:rPr>
              <w:t>ice centrale și locale în vederea asigurării interoperabilității între instituțiile și autoritățile publice sau entitățile private</w:t>
            </w:r>
            <w:r w:rsidRPr="003C4B0A">
              <w:rPr>
                <w:rFonts w:ascii="Times New Roman" w:hAnsi="Times New Roman" w:cs="Times New Roman"/>
                <w:sz w:val="24"/>
                <w:szCs w:val="24"/>
                <w:lang w:val="ro-RO"/>
              </w:rPr>
              <w:t xml:space="preserve">, precum și </w:t>
            </w:r>
            <w:r w:rsidR="00DB12FB" w:rsidRPr="003C4B0A">
              <w:rPr>
                <w:rFonts w:ascii="Times New Roman" w:hAnsi="Times New Roman" w:cs="Times New Roman"/>
                <w:sz w:val="24"/>
                <w:szCs w:val="24"/>
                <w:lang w:val="ro-RO"/>
              </w:rPr>
              <w:t xml:space="preserve">un set de elemente comune </w:t>
            </w:r>
            <w:r w:rsidR="00714482">
              <w:rPr>
                <w:rFonts w:ascii="Times New Roman" w:hAnsi="Times New Roman" w:cs="Times New Roman"/>
                <w:sz w:val="24"/>
                <w:szCs w:val="24"/>
                <w:lang w:val="ro-RO"/>
              </w:rPr>
              <w:t>(</w:t>
            </w:r>
            <w:r w:rsidR="00DB12FB" w:rsidRPr="003C4B0A">
              <w:rPr>
                <w:rFonts w:ascii="Times New Roman" w:hAnsi="Times New Roman" w:cs="Times New Roman"/>
                <w:sz w:val="24"/>
                <w:szCs w:val="24"/>
                <w:lang w:val="ro-RO"/>
              </w:rPr>
              <w:t>vocabular, concepte, principii, recomandări, standarde, specificații și practici</w:t>
            </w:r>
            <w:r w:rsidR="00714482">
              <w:rPr>
                <w:rFonts w:ascii="Times New Roman" w:hAnsi="Times New Roman" w:cs="Times New Roman"/>
                <w:sz w:val="24"/>
                <w:szCs w:val="24"/>
                <w:lang w:val="ro-RO"/>
              </w:rPr>
              <w:t>)</w:t>
            </w:r>
            <w:r w:rsidR="00DB12FB" w:rsidRPr="003C4B0A">
              <w:rPr>
                <w:rFonts w:ascii="Times New Roman" w:hAnsi="Times New Roman" w:cs="Times New Roman"/>
                <w:sz w:val="24"/>
                <w:szCs w:val="24"/>
                <w:lang w:val="ro-RO"/>
              </w:rPr>
              <w:t xml:space="preserve">. </w:t>
            </w:r>
            <w:r w:rsidRPr="003C4B0A">
              <w:rPr>
                <w:rFonts w:ascii="Times New Roman" w:hAnsi="Times New Roman" w:cs="Times New Roman"/>
                <w:sz w:val="24"/>
                <w:szCs w:val="24"/>
                <w:lang w:val="ro-RO"/>
              </w:rPr>
              <w:t>Aceste norme devin obligatorii pentru instituțiile și autoritățile publice din cadrul administrației publice centrale și locale</w:t>
            </w:r>
            <w:r w:rsidR="00714482">
              <w:rPr>
                <w:rFonts w:ascii="Times New Roman" w:hAnsi="Times New Roman" w:cs="Times New Roman"/>
                <w:sz w:val="24"/>
                <w:szCs w:val="24"/>
                <w:lang w:val="ro-RO"/>
              </w:rPr>
              <w:t xml:space="preserve">, </w:t>
            </w:r>
            <w:r w:rsidRPr="003C4B0A">
              <w:rPr>
                <w:rFonts w:ascii="Times New Roman" w:hAnsi="Times New Roman" w:cs="Times New Roman"/>
                <w:sz w:val="24"/>
                <w:szCs w:val="24"/>
                <w:lang w:val="ro-RO"/>
              </w:rPr>
              <w:t xml:space="preserve">vor fi evaluate cel puțin o dată la doi ani și, dacă se impune, actualizate. </w:t>
            </w:r>
          </w:p>
          <w:p w14:paraId="4858F6AD" w14:textId="0D794BA4" w:rsidR="00714482" w:rsidRPr="00243DBB" w:rsidRDefault="004719EF" w:rsidP="00714482">
            <w:pPr>
              <w:pStyle w:val="ListParagraph"/>
              <w:ind w:left="121"/>
              <w:jc w:val="both"/>
              <w:rPr>
                <w:rFonts w:ascii="Times New Roman" w:hAnsi="Times New Roman" w:cs="Times New Roman"/>
                <w:sz w:val="24"/>
                <w:szCs w:val="24"/>
                <w:lang w:val="ro-RO"/>
              </w:rPr>
            </w:pPr>
            <w:r w:rsidRPr="00243DBB">
              <w:rPr>
                <w:rFonts w:ascii="Times New Roman" w:hAnsi="Times New Roman" w:cs="Times New Roman"/>
                <w:sz w:val="24"/>
                <w:szCs w:val="24"/>
                <w:lang w:val="ro-RO"/>
              </w:rPr>
              <w:t xml:space="preserve">Odată cu aprobarea NNRI, </w:t>
            </w:r>
            <w:r w:rsidR="00714482">
              <w:rPr>
                <w:rFonts w:ascii="Times New Roman" w:hAnsi="Times New Roman" w:cs="Times New Roman"/>
                <w:sz w:val="24"/>
                <w:szCs w:val="24"/>
                <w:lang w:val="ro-RO"/>
              </w:rPr>
              <w:t>MCID</w:t>
            </w:r>
            <w:r w:rsidR="00714482" w:rsidRPr="00243DBB">
              <w:rPr>
                <w:rFonts w:ascii="Times New Roman" w:hAnsi="Times New Roman" w:cs="Times New Roman"/>
                <w:sz w:val="24"/>
                <w:szCs w:val="24"/>
                <w:lang w:val="ro-RO"/>
              </w:rPr>
              <w:t xml:space="preserve"> va transmite către Ministerul Finanțelor</w:t>
            </w:r>
            <w:r w:rsidR="00714482">
              <w:rPr>
                <w:rFonts w:ascii="Times New Roman" w:hAnsi="Times New Roman" w:cs="Times New Roman"/>
                <w:sz w:val="24"/>
                <w:szCs w:val="24"/>
                <w:lang w:val="ro-RO"/>
              </w:rPr>
              <w:t xml:space="preserve">, </w:t>
            </w:r>
            <w:r w:rsidR="003C4B0A" w:rsidRPr="00243DBB">
              <w:rPr>
                <w:rFonts w:ascii="Times New Roman" w:hAnsi="Times New Roman" w:cs="Times New Roman"/>
                <w:sz w:val="24"/>
                <w:szCs w:val="24"/>
                <w:lang w:val="ro-RO"/>
              </w:rPr>
              <w:t>la propunerea președintelui ADR</w:t>
            </w:r>
            <w:r w:rsidR="00714482">
              <w:rPr>
                <w:rFonts w:ascii="Times New Roman" w:hAnsi="Times New Roman" w:cs="Times New Roman"/>
                <w:sz w:val="24"/>
                <w:szCs w:val="24"/>
                <w:lang w:val="ro-RO"/>
              </w:rPr>
              <w:t>,</w:t>
            </w:r>
            <w:r w:rsidRPr="00243DBB">
              <w:rPr>
                <w:rFonts w:ascii="Times New Roman" w:hAnsi="Times New Roman" w:cs="Times New Roman"/>
                <w:sz w:val="24"/>
                <w:szCs w:val="24"/>
                <w:lang w:val="ro-RO"/>
              </w:rPr>
              <w:t xml:space="preserve"> propunerea privind rectificarea bugetului ADR, în sensul asigurării necesarului de finanțare pentru administrarea platformei naționale de interoperabilitate. </w:t>
            </w:r>
          </w:p>
        </w:tc>
      </w:tr>
      <w:tr w:rsidR="00530A03" w:rsidRPr="00985E85" w14:paraId="64637D8E" w14:textId="77777777" w:rsidTr="00243DBB">
        <w:tc>
          <w:tcPr>
            <w:tcW w:w="2376" w:type="dxa"/>
          </w:tcPr>
          <w:p w14:paraId="3E6BCD5F" w14:textId="77777777" w:rsidR="00530A03" w:rsidRPr="00F85F66" w:rsidRDefault="00530A03" w:rsidP="00530A03">
            <w:pPr>
              <w:tabs>
                <w:tab w:val="left" w:pos="0"/>
              </w:tabs>
              <w:rPr>
                <w:rFonts w:ascii="Times New Roman" w:hAnsi="Times New Roman" w:cs="Times New Roman"/>
                <w:sz w:val="24"/>
                <w:szCs w:val="24"/>
                <w:lang w:val="ro-RO"/>
              </w:rPr>
            </w:pPr>
            <w:r w:rsidRPr="00F85F66">
              <w:rPr>
                <w:rFonts w:ascii="Times New Roman" w:hAnsi="Times New Roman" w:cs="Times New Roman"/>
                <w:sz w:val="24"/>
                <w:szCs w:val="24"/>
                <w:lang w:val="ro-RO"/>
              </w:rPr>
              <w:t>1</w:t>
            </w:r>
            <w:r w:rsidRPr="00F85F66">
              <w:rPr>
                <w:rFonts w:ascii="Times New Roman" w:hAnsi="Times New Roman" w:cs="Times New Roman"/>
                <w:sz w:val="24"/>
                <w:szCs w:val="24"/>
                <w:vertAlign w:val="superscript"/>
                <w:lang w:val="ro-RO"/>
              </w:rPr>
              <w:t>1</w:t>
            </w:r>
            <w:r w:rsidRPr="00F85F66">
              <w:rPr>
                <w:rFonts w:ascii="Times New Roman" w:hAnsi="Times New Roman" w:cs="Times New Roman"/>
                <w:sz w:val="24"/>
                <w:szCs w:val="24"/>
                <w:lang w:val="ro-RO"/>
              </w:rPr>
              <w:t xml:space="preserve"> . Compatibilitatea proiectului de act normativ cu legislația în domeniul achizițiilor publice</w:t>
            </w:r>
          </w:p>
        </w:tc>
        <w:tc>
          <w:tcPr>
            <w:tcW w:w="7609" w:type="dxa"/>
          </w:tcPr>
          <w:p w14:paraId="48B2799F" w14:textId="77777777" w:rsidR="00530A03" w:rsidRPr="00F85F66" w:rsidRDefault="00530A03">
            <w:pPr>
              <w:rPr>
                <w:rFonts w:ascii="Times New Roman" w:hAnsi="Times New Roman" w:cs="Times New Roman"/>
                <w:sz w:val="24"/>
                <w:szCs w:val="24"/>
                <w:lang w:val="ro-RO"/>
              </w:rPr>
            </w:pPr>
          </w:p>
          <w:p w14:paraId="01F0A6E0" w14:textId="77777777" w:rsidR="00530A03" w:rsidRPr="00F85F66" w:rsidRDefault="00530A03">
            <w:pPr>
              <w:rPr>
                <w:rFonts w:ascii="Times New Roman" w:hAnsi="Times New Roman" w:cs="Times New Roman"/>
                <w:sz w:val="24"/>
                <w:szCs w:val="24"/>
                <w:lang w:val="ro-RO"/>
              </w:rPr>
            </w:pPr>
          </w:p>
          <w:p w14:paraId="083E9840" w14:textId="77777777" w:rsidR="00530A03" w:rsidRPr="00F85F66" w:rsidRDefault="00530A03">
            <w:pPr>
              <w:rPr>
                <w:rFonts w:ascii="Times New Roman" w:hAnsi="Times New Roman" w:cs="Times New Roman"/>
                <w:sz w:val="24"/>
                <w:szCs w:val="24"/>
                <w:lang w:val="ro-RO"/>
              </w:rPr>
            </w:pPr>
            <w:r w:rsidRPr="00F85F66">
              <w:rPr>
                <w:rFonts w:ascii="Times New Roman" w:hAnsi="Times New Roman" w:cs="Times New Roman"/>
                <w:sz w:val="24"/>
                <w:szCs w:val="24"/>
                <w:lang w:val="ro-RO"/>
              </w:rPr>
              <w:t>Proiectul de act normativ nu se referă la acest subiect.</w:t>
            </w:r>
          </w:p>
        </w:tc>
      </w:tr>
      <w:tr w:rsidR="00530A03" w:rsidRPr="00985E85" w14:paraId="132A17F1" w14:textId="77777777" w:rsidTr="00243DBB">
        <w:tc>
          <w:tcPr>
            <w:tcW w:w="2376" w:type="dxa"/>
          </w:tcPr>
          <w:p w14:paraId="57D4AB28" w14:textId="77777777" w:rsidR="00530A03" w:rsidRPr="00F85F66" w:rsidRDefault="00530A03" w:rsidP="00670548">
            <w:pPr>
              <w:pStyle w:val="ListParagraph"/>
              <w:numPr>
                <w:ilvl w:val="0"/>
                <w:numId w:val="5"/>
              </w:numPr>
              <w:tabs>
                <w:tab w:val="left" w:pos="284"/>
              </w:tabs>
              <w:ind w:left="0"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C</w:t>
            </w:r>
            <w:r w:rsidR="00670548" w:rsidRPr="00F85F66">
              <w:rPr>
                <w:rFonts w:ascii="Times New Roman" w:hAnsi="Times New Roman" w:cs="Times New Roman"/>
                <w:sz w:val="24"/>
                <w:szCs w:val="24"/>
                <w:lang w:val="ro-RO"/>
              </w:rPr>
              <w:t>onformitatea</w:t>
            </w:r>
            <w:r w:rsidRPr="00F85F66">
              <w:rPr>
                <w:rFonts w:ascii="Times New Roman" w:hAnsi="Times New Roman" w:cs="Times New Roman"/>
                <w:sz w:val="24"/>
                <w:szCs w:val="24"/>
                <w:lang w:val="ro-RO"/>
              </w:rPr>
              <w:t xml:space="preserve"> proiectului de act normativ cu legislația </w:t>
            </w:r>
            <w:r w:rsidR="00670548" w:rsidRPr="00F85F66">
              <w:rPr>
                <w:rFonts w:ascii="Times New Roman" w:hAnsi="Times New Roman" w:cs="Times New Roman"/>
                <w:sz w:val="24"/>
                <w:szCs w:val="24"/>
                <w:lang w:val="ro-RO"/>
              </w:rPr>
              <w:t>comunitară în cazul proiectelor ce transpun prevederi comunitare</w:t>
            </w:r>
          </w:p>
        </w:tc>
        <w:tc>
          <w:tcPr>
            <w:tcW w:w="7609" w:type="dxa"/>
          </w:tcPr>
          <w:p w14:paraId="14B714BF" w14:textId="77777777" w:rsidR="00670548" w:rsidRPr="00F85F66" w:rsidRDefault="00670548">
            <w:pPr>
              <w:rPr>
                <w:rFonts w:ascii="Times New Roman" w:hAnsi="Times New Roman" w:cs="Times New Roman"/>
                <w:sz w:val="24"/>
                <w:szCs w:val="24"/>
                <w:lang w:val="ro-RO"/>
              </w:rPr>
            </w:pPr>
          </w:p>
          <w:p w14:paraId="4EA3967D" w14:textId="77777777" w:rsidR="00670548" w:rsidRPr="00F85F66" w:rsidRDefault="00670548">
            <w:pPr>
              <w:rPr>
                <w:rFonts w:ascii="Times New Roman" w:hAnsi="Times New Roman" w:cs="Times New Roman"/>
                <w:sz w:val="24"/>
                <w:szCs w:val="24"/>
                <w:lang w:val="ro-RO"/>
              </w:rPr>
            </w:pPr>
          </w:p>
          <w:p w14:paraId="74D10E9A" w14:textId="77777777" w:rsidR="00530A03" w:rsidRPr="00F85F66" w:rsidRDefault="00670548">
            <w:pPr>
              <w:rPr>
                <w:rFonts w:ascii="Times New Roman" w:hAnsi="Times New Roman" w:cs="Times New Roman"/>
                <w:sz w:val="24"/>
                <w:szCs w:val="24"/>
                <w:lang w:val="ro-RO"/>
              </w:rPr>
            </w:pPr>
            <w:r w:rsidRPr="00F85F66">
              <w:rPr>
                <w:rFonts w:ascii="Times New Roman" w:hAnsi="Times New Roman" w:cs="Times New Roman"/>
                <w:sz w:val="24"/>
                <w:szCs w:val="24"/>
                <w:lang w:val="ro-RO"/>
              </w:rPr>
              <w:t>Proiectul de act normativ nu se referă la acest subiect.</w:t>
            </w:r>
          </w:p>
        </w:tc>
      </w:tr>
      <w:tr w:rsidR="00670548" w:rsidRPr="00985E85" w14:paraId="59C9930E" w14:textId="77777777" w:rsidTr="00243DBB">
        <w:tc>
          <w:tcPr>
            <w:tcW w:w="2376" w:type="dxa"/>
          </w:tcPr>
          <w:p w14:paraId="50E544E7" w14:textId="77777777" w:rsidR="00670548" w:rsidRPr="00F85F66" w:rsidRDefault="00670548" w:rsidP="00670548">
            <w:pPr>
              <w:pStyle w:val="ListParagraph"/>
              <w:numPr>
                <w:ilvl w:val="0"/>
                <w:numId w:val="5"/>
              </w:numPr>
              <w:tabs>
                <w:tab w:val="left" w:pos="284"/>
              </w:tabs>
              <w:ind w:left="0"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Măsuri normative necesare aplicării directe a actelor normative comunitare</w:t>
            </w:r>
          </w:p>
        </w:tc>
        <w:tc>
          <w:tcPr>
            <w:tcW w:w="7609" w:type="dxa"/>
          </w:tcPr>
          <w:p w14:paraId="06912F48" w14:textId="77777777" w:rsidR="00670548" w:rsidRPr="00F85F66" w:rsidRDefault="00670548">
            <w:pPr>
              <w:rPr>
                <w:rFonts w:ascii="Times New Roman" w:hAnsi="Times New Roman" w:cs="Times New Roman"/>
                <w:sz w:val="24"/>
                <w:szCs w:val="24"/>
                <w:lang w:val="ro-RO"/>
              </w:rPr>
            </w:pPr>
          </w:p>
          <w:p w14:paraId="0ACF9D13" w14:textId="77777777" w:rsidR="00670548" w:rsidRPr="00F85F66" w:rsidRDefault="00670548">
            <w:pPr>
              <w:rPr>
                <w:rFonts w:ascii="Times New Roman" w:hAnsi="Times New Roman" w:cs="Times New Roman"/>
                <w:sz w:val="24"/>
                <w:szCs w:val="24"/>
                <w:lang w:val="ro-RO"/>
              </w:rPr>
            </w:pPr>
            <w:r w:rsidRPr="00F85F66">
              <w:rPr>
                <w:rFonts w:ascii="Times New Roman" w:hAnsi="Times New Roman" w:cs="Times New Roman"/>
                <w:sz w:val="24"/>
                <w:szCs w:val="24"/>
                <w:lang w:val="ro-RO"/>
              </w:rPr>
              <w:t>Proiectul de act normativ nu se referă la acest subiect.</w:t>
            </w:r>
          </w:p>
        </w:tc>
      </w:tr>
      <w:tr w:rsidR="00670548" w:rsidRPr="00985E85" w14:paraId="30273574" w14:textId="77777777" w:rsidTr="00243DBB">
        <w:tc>
          <w:tcPr>
            <w:tcW w:w="2376" w:type="dxa"/>
          </w:tcPr>
          <w:p w14:paraId="251B5FEC" w14:textId="77777777" w:rsidR="00670548" w:rsidRPr="00F85F66" w:rsidRDefault="00670548" w:rsidP="00670548">
            <w:pPr>
              <w:pStyle w:val="ListParagraph"/>
              <w:numPr>
                <w:ilvl w:val="0"/>
                <w:numId w:val="5"/>
              </w:numPr>
              <w:tabs>
                <w:tab w:val="left" w:pos="284"/>
              </w:tabs>
              <w:ind w:left="0" w:firstLine="0"/>
              <w:rPr>
                <w:rFonts w:ascii="Times New Roman" w:hAnsi="Times New Roman" w:cs="Times New Roman"/>
                <w:sz w:val="24"/>
                <w:szCs w:val="24"/>
                <w:lang w:val="ro-RO"/>
              </w:rPr>
            </w:pPr>
            <w:r w:rsidRPr="00F85F66">
              <w:rPr>
                <w:rFonts w:ascii="Times New Roman" w:hAnsi="Times New Roman" w:cs="Times New Roman"/>
                <w:sz w:val="24"/>
                <w:szCs w:val="24"/>
                <w:lang w:val="ro-RO"/>
              </w:rPr>
              <w:lastRenderedPageBreak/>
              <w:t>Hotărâri ale Curții de Justiție a Uniunii Europene</w:t>
            </w:r>
          </w:p>
        </w:tc>
        <w:tc>
          <w:tcPr>
            <w:tcW w:w="7609" w:type="dxa"/>
          </w:tcPr>
          <w:p w14:paraId="263BA06D" w14:textId="77777777" w:rsidR="00670548" w:rsidRPr="00F85F66" w:rsidRDefault="00670548">
            <w:pPr>
              <w:rPr>
                <w:rFonts w:ascii="Times New Roman" w:hAnsi="Times New Roman" w:cs="Times New Roman"/>
                <w:sz w:val="24"/>
                <w:szCs w:val="24"/>
                <w:lang w:val="ro-RO"/>
              </w:rPr>
            </w:pPr>
          </w:p>
          <w:p w14:paraId="58863835" w14:textId="77777777" w:rsidR="00670548" w:rsidRPr="00F85F66" w:rsidRDefault="00670548">
            <w:pPr>
              <w:rPr>
                <w:rFonts w:ascii="Times New Roman" w:hAnsi="Times New Roman" w:cs="Times New Roman"/>
                <w:sz w:val="24"/>
                <w:szCs w:val="24"/>
                <w:lang w:val="ro-RO"/>
              </w:rPr>
            </w:pPr>
            <w:r w:rsidRPr="00F85F66">
              <w:rPr>
                <w:rFonts w:ascii="Times New Roman" w:hAnsi="Times New Roman" w:cs="Times New Roman"/>
                <w:sz w:val="24"/>
                <w:szCs w:val="24"/>
                <w:lang w:val="ro-RO"/>
              </w:rPr>
              <w:t>Proiectul de act normativ nu se referă la acest subiect.</w:t>
            </w:r>
          </w:p>
        </w:tc>
      </w:tr>
      <w:tr w:rsidR="00670548" w:rsidRPr="00985E85" w14:paraId="365A7A70" w14:textId="77777777" w:rsidTr="00243DBB">
        <w:tc>
          <w:tcPr>
            <w:tcW w:w="2376" w:type="dxa"/>
          </w:tcPr>
          <w:p w14:paraId="6B3A61B4" w14:textId="77777777" w:rsidR="00670548" w:rsidRPr="00F85F66" w:rsidRDefault="00670548" w:rsidP="00670548">
            <w:pPr>
              <w:pStyle w:val="ListParagraph"/>
              <w:numPr>
                <w:ilvl w:val="0"/>
                <w:numId w:val="5"/>
              </w:numPr>
              <w:tabs>
                <w:tab w:val="left" w:pos="284"/>
              </w:tabs>
              <w:ind w:left="0"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Alte acte normative și/sau documente internaționale din care decurg angajamente</w:t>
            </w:r>
          </w:p>
        </w:tc>
        <w:tc>
          <w:tcPr>
            <w:tcW w:w="7609" w:type="dxa"/>
          </w:tcPr>
          <w:p w14:paraId="150FD1DF" w14:textId="77777777" w:rsidR="00255F67" w:rsidRDefault="00243DBB" w:rsidP="00255F67">
            <w:pPr>
              <w:jc w:val="both"/>
              <w:rPr>
                <w:rFonts w:ascii="Times New Roman" w:hAnsi="Times New Roman" w:cs="Times New Roman"/>
                <w:color w:val="FF0000"/>
                <w:sz w:val="24"/>
                <w:szCs w:val="24"/>
                <w:lang w:val="ro-RO"/>
              </w:rPr>
            </w:pPr>
            <w:r>
              <w:rPr>
                <w:rFonts w:ascii="Times New Roman" w:hAnsi="Times New Roman" w:cs="Times New Roman"/>
                <w:sz w:val="24"/>
                <w:szCs w:val="24"/>
                <w:lang w:val="ro-RO"/>
              </w:rPr>
              <w:t xml:space="preserve">Proiectul de lege implementează principiile și integrează recomandările Cadrului European de Interoperabilitate, luând în considerare </w:t>
            </w:r>
            <w:r w:rsidR="007F185F">
              <w:rPr>
                <w:rFonts w:ascii="Times New Roman" w:hAnsi="Times New Roman" w:cs="Times New Roman"/>
                <w:sz w:val="24"/>
                <w:szCs w:val="24"/>
                <w:lang w:val="ro-RO"/>
              </w:rPr>
              <w:t xml:space="preserve">soluțiile pentru interoperabilitatea administrației publice, mediului de afaceri și cetățeni propuse în cadrul </w:t>
            </w:r>
            <w:r w:rsidR="007F185F" w:rsidRPr="007F185F">
              <w:rPr>
                <w:rFonts w:ascii="Times New Roman" w:hAnsi="Times New Roman" w:cs="Times New Roman"/>
                <w:sz w:val="24"/>
                <w:szCs w:val="24"/>
                <w:lang w:val="ro-RO"/>
              </w:rPr>
              <w:t>ISA²</w:t>
            </w:r>
            <w:r w:rsidR="007F185F">
              <w:rPr>
                <w:rFonts w:ascii="Times New Roman" w:hAnsi="Times New Roman" w:cs="Times New Roman"/>
                <w:sz w:val="24"/>
                <w:szCs w:val="24"/>
                <w:lang w:val="ro-RO"/>
              </w:rPr>
              <w:t xml:space="preserve"> și conținutul </w:t>
            </w:r>
            <w:r w:rsidR="007F185F" w:rsidRPr="007F185F">
              <w:rPr>
                <w:rFonts w:ascii="Times New Roman" w:hAnsi="Times New Roman" w:cs="Times New Roman"/>
                <w:sz w:val="24"/>
                <w:szCs w:val="24"/>
                <w:lang w:val="ro-RO"/>
              </w:rPr>
              <w:t>Declarați</w:t>
            </w:r>
            <w:r w:rsidR="007F185F">
              <w:rPr>
                <w:rFonts w:ascii="Times New Roman" w:hAnsi="Times New Roman" w:cs="Times New Roman"/>
                <w:sz w:val="24"/>
                <w:szCs w:val="24"/>
                <w:lang w:val="ro-RO"/>
              </w:rPr>
              <w:t>ei</w:t>
            </w:r>
            <w:r w:rsidR="007F185F" w:rsidRPr="007F185F">
              <w:rPr>
                <w:rFonts w:ascii="Times New Roman" w:hAnsi="Times New Roman" w:cs="Times New Roman"/>
                <w:sz w:val="24"/>
                <w:szCs w:val="24"/>
                <w:lang w:val="ro-RO"/>
              </w:rPr>
              <w:t xml:space="preserve"> de la Berlin asupra Societății Digitale și a Guvernanței Digitale bazate pe Valori</w:t>
            </w:r>
            <w:r w:rsidR="007F185F">
              <w:rPr>
                <w:rFonts w:ascii="Times New Roman" w:hAnsi="Times New Roman" w:cs="Times New Roman"/>
                <w:sz w:val="24"/>
                <w:szCs w:val="24"/>
                <w:lang w:val="ro-RO"/>
              </w:rPr>
              <w:t xml:space="preserve">. </w:t>
            </w:r>
          </w:p>
          <w:p w14:paraId="7B62712E" w14:textId="77777777" w:rsidR="00255F67" w:rsidRDefault="00255F67" w:rsidP="00255F67">
            <w:pPr>
              <w:jc w:val="both"/>
              <w:rPr>
                <w:rFonts w:ascii="Times New Roman" w:hAnsi="Times New Roman" w:cs="Times New Roman"/>
                <w:color w:val="FF0000"/>
                <w:sz w:val="24"/>
                <w:szCs w:val="24"/>
                <w:lang w:val="ro-RO"/>
              </w:rPr>
            </w:pPr>
          </w:p>
          <w:p w14:paraId="0F2C6CE6" w14:textId="1AF31B13" w:rsidR="007F185F" w:rsidRPr="00F85F66" w:rsidRDefault="007F185F" w:rsidP="00255F67">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Redactarea legii a avut în vedere </w:t>
            </w:r>
            <w:r w:rsidR="00C3698B">
              <w:rPr>
                <w:rFonts w:ascii="Times New Roman" w:hAnsi="Times New Roman" w:cs="Times New Roman"/>
                <w:sz w:val="24"/>
                <w:szCs w:val="24"/>
                <w:lang w:val="ro-RO"/>
              </w:rPr>
              <w:t xml:space="preserve">Comunicatele Comisiei Europene </w:t>
            </w:r>
            <w:r w:rsidR="000919BA">
              <w:rPr>
                <w:rFonts w:ascii="Times New Roman" w:hAnsi="Times New Roman" w:cs="Times New Roman"/>
                <w:sz w:val="24"/>
                <w:szCs w:val="24"/>
                <w:lang w:val="ro-RO"/>
              </w:rPr>
              <w:t>cu privire la Planul de acțiune în domeniul interoperabilității (</w:t>
            </w:r>
            <w:r w:rsidR="000919BA" w:rsidRPr="000919BA">
              <w:rPr>
                <w:rFonts w:ascii="Times New Roman" w:hAnsi="Times New Roman" w:cs="Times New Roman"/>
                <w:sz w:val="24"/>
                <w:szCs w:val="24"/>
                <w:lang w:val="ro-RO"/>
              </w:rPr>
              <w:t>COM(2017) 134 final</w:t>
            </w:r>
            <w:r w:rsidR="000919BA">
              <w:rPr>
                <w:rFonts w:ascii="Times New Roman" w:hAnsi="Times New Roman" w:cs="Times New Roman"/>
                <w:sz w:val="24"/>
                <w:szCs w:val="24"/>
                <w:lang w:val="ro-RO"/>
              </w:rPr>
              <w:t xml:space="preserve">), </w:t>
            </w:r>
            <w:r w:rsidR="00C3698B">
              <w:rPr>
                <w:rFonts w:ascii="Times New Roman" w:hAnsi="Times New Roman" w:cs="Times New Roman"/>
                <w:sz w:val="24"/>
                <w:szCs w:val="24"/>
                <w:lang w:val="ro-RO"/>
              </w:rPr>
              <w:t xml:space="preserve"> direcția strategică a </w:t>
            </w:r>
            <w:r w:rsidR="00EF51C9">
              <w:rPr>
                <w:rFonts w:ascii="Times New Roman" w:hAnsi="Times New Roman" w:cs="Times New Roman"/>
                <w:sz w:val="24"/>
                <w:szCs w:val="24"/>
                <w:lang w:val="ro-RO"/>
              </w:rPr>
              <w:t>Uniunii Europene</w:t>
            </w:r>
            <w:r w:rsidR="00C3698B">
              <w:rPr>
                <w:rFonts w:ascii="Times New Roman" w:hAnsi="Times New Roman" w:cs="Times New Roman"/>
                <w:sz w:val="24"/>
                <w:szCs w:val="24"/>
                <w:lang w:val="ro-RO"/>
              </w:rPr>
              <w:t xml:space="preserve"> în domeniu și prevederile imperative ale </w:t>
            </w:r>
            <w:r w:rsidR="00C3698B" w:rsidRPr="00C3698B">
              <w:rPr>
                <w:rFonts w:ascii="Times New Roman" w:hAnsi="Times New Roman" w:cs="Times New Roman"/>
                <w:sz w:val="24"/>
                <w:szCs w:val="24"/>
                <w:lang w:val="ro-RO"/>
              </w:rPr>
              <w:t>REGULAMENTUL</w:t>
            </w:r>
            <w:r w:rsidR="00C3698B">
              <w:rPr>
                <w:rFonts w:ascii="Times New Roman" w:hAnsi="Times New Roman" w:cs="Times New Roman"/>
                <w:sz w:val="24"/>
                <w:szCs w:val="24"/>
                <w:lang w:val="ro-RO"/>
              </w:rPr>
              <w:t>UI</w:t>
            </w:r>
            <w:r w:rsidR="00C3698B" w:rsidRPr="00C3698B">
              <w:rPr>
                <w:rFonts w:ascii="Times New Roman" w:hAnsi="Times New Roman" w:cs="Times New Roman"/>
                <w:sz w:val="24"/>
                <w:szCs w:val="24"/>
                <w:lang w:val="ro-RO"/>
              </w:rPr>
              <w:t xml:space="preserve"> (UE) 2016/679 al </w:t>
            </w:r>
            <w:r w:rsidR="00C3698B">
              <w:rPr>
                <w:rFonts w:ascii="Times New Roman" w:hAnsi="Times New Roman" w:cs="Times New Roman"/>
                <w:sz w:val="24"/>
                <w:szCs w:val="24"/>
                <w:lang w:val="ro-RO"/>
              </w:rPr>
              <w:t>P</w:t>
            </w:r>
            <w:r w:rsidR="00C3698B" w:rsidRPr="00C3698B">
              <w:rPr>
                <w:rFonts w:ascii="Times New Roman" w:hAnsi="Times New Roman" w:cs="Times New Roman"/>
                <w:sz w:val="24"/>
                <w:szCs w:val="24"/>
                <w:lang w:val="ro-RO"/>
              </w:rPr>
              <w:t xml:space="preserve">arlamentului </w:t>
            </w:r>
            <w:r w:rsidR="00C3698B">
              <w:rPr>
                <w:rFonts w:ascii="Times New Roman" w:hAnsi="Times New Roman" w:cs="Times New Roman"/>
                <w:sz w:val="24"/>
                <w:szCs w:val="24"/>
                <w:lang w:val="ro-RO"/>
              </w:rPr>
              <w:t>E</w:t>
            </w:r>
            <w:r w:rsidR="00C3698B" w:rsidRPr="00C3698B">
              <w:rPr>
                <w:rFonts w:ascii="Times New Roman" w:hAnsi="Times New Roman" w:cs="Times New Roman"/>
                <w:sz w:val="24"/>
                <w:szCs w:val="24"/>
                <w:lang w:val="ro-RO"/>
              </w:rPr>
              <w:t xml:space="preserve">uropean </w:t>
            </w:r>
            <w:r w:rsidR="00C3698B">
              <w:rPr>
                <w:rFonts w:ascii="Times New Roman" w:hAnsi="Times New Roman" w:cs="Times New Roman"/>
                <w:sz w:val="24"/>
                <w:szCs w:val="24"/>
                <w:lang w:val="ro-RO"/>
              </w:rPr>
              <w:t>ș</w:t>
            </w:r>
            <w:r w:rsidR="00C3698B" w:rsidRPr="00C3698B">
              <w:rPr>
                <w:rFonts w:ascii="Times New Roman" w:hAnsi="Times New Roman" w:cs="Times New Roman"/>
                <w:sz w:val="24"/>
                <w:szCs w:val="24"/>
                <w:lang w:val="ro-RO"/>
              </w:rPr>
              <w:t xml:space="preserve">i al </w:t>
            </w:r>
            <w:r w:rsidR="00C3698B">
              <w:rPr>
                <w:rFonts w:ascii="Times New Roman" w:hAnsi="Times New Roman" w:cs="Times New Roman"/>
                <w:sz w:val="24"/>
                <w:szCs w:val="24"/>
                <w:lang w:val="ro-RO"/>
              </w:rPr>
              <w:t>C</w:t>
            </w:r>
            <w:r w:rsidR="00C3698B" w:rsidRPr="00C3698B">
              <w:rPr>
                <w:rFonts w:ascii="Times New Roman" w:hAnsi="Times New Roman" w:cs="Times New Roman"/>
                <w:sz w:val="24"/>
                <w:szCs w:val="24"/>
                <w:lang w:val="ro-RO"/>
              </w:rPr>
              <w:t>onsiliului din 27 aprilie 2016 privind protec</w:t>
            </w:r>
            <w:r w:rsidR="00C3698B">
              <w:rPr>
                <w:rFonts w:ascii="Times New Roman" w:hAnsi="Times New Roman" w:cs="Times New Roman"/>
                <w:sz w:val="24"/>
                <w:szCs w:val="24"/>
                <w:lang w:val="ro-RO"/>
              </w:rPr>
              <w:t>ț</w:t>
            </w:r>
            <w:r w:rsidR="00C3698B" w:rsidRPr="00C3698B">
              <w:rPr>
                <w:rFonts w:ascii="Times New Roman" w:hAnsi="Times New Roman" w:cs="Times New Roman"/>
                <w:sz w:val="24"/>
                <w:szCs w:val="24"/>
                <w:lang w:val="ro-RO"/>
              </w:rPr>
              <w:t>ia persoanelor fizice în ceea ce prive</w:t>
            </w:r>
            <w:r w:rsidR="00C3698B">
              <w:rPr>
                <w:rFonts w:ascii="Times New Roman" w:hAnsi="Times New Roman" w:cs="Times New Roman"/>
                <w:sz w:val="24"/>
                <w:szCs w:val="24"/>
                <w:lang w:val="ro-RO"/>
              </w:rPr>
              <w:t>ș</w:t>
            </w:r>
            <w:r w:rsidR="00C3698B" w:rsidRPr="00C3698B">
              <w:rPr>
                <w:rFonts w:ascii="Times New Roman" w:hAnsi="Times New Roman" w:cs="Times New Roman"/>
                <w:sz w:val="24"/>
                <w:szCs w:val="24"/>
                <w:lang w:val="ro-RO"/>
              </w:rPr>
              <w:t xml:space="preserve">te prelucrarea datelor cu caracter personal </w:t>
            </w:r>
            <w:r w:rsidR="00C3698B">
              <w:rPr>
                <w:rFonts w:ascii="Times New Roman" w:hAnsi="Times New Roman" w:cs="Times New Roman"/>
                <w:sz w:val="24"/>
                <w:szCs w:val="24"/>
                <w:lang w:val="ro-RO"/>
              </w:rPr>
              <w:t>ș</w:t>
            </w:r>
            <w:r w:rsidR="00C3698B" w:rsidRPr="00C3698B">
              <w:rPr>
                <w:rFonts w:ascii="Times New Roman" w:hAnsi="Times New Roman" w:cs="Times New Roman"/>
                <w:sz w:val="24"/>
                <w:szCs w:val="24"/>
                <w:lang w:val="ro-RO"/>
              </w:rPr>
              <w:t>i privind libera circula</w:t>
            </w:r>
            <w:r w:rsidR="00C3698B">
              <w:rPr>
                <w:rFonts w:ascii="Times New Roman" w:hAnsi="Times New Roman" w:cs="Times New Roman"/>
                <w:sz w:val="24"/>
                <w:szCs w:val="24"/>
                <w:lang w:val="ro-RO"/>
              </w:rPr>
              <w:t>ț</w:t>
            </w:r>
            <w:r w:rsidR="00C3698B" w:rsidRPr="00C3698B">
              <w:rPr>
                <w:rFonts w:ascii="Times New Roman" w:hAnsi="Times New Roman" w:cs="Times New Roman"/>
                <w:sz w:val="24"/>
                <w:szCs w:val="24"/>
                <w:lang w:val="ro-RO"/>
              </w:rPr>
              <w:t xml:space="preserve">ie a acestor date </w:t>
            </w:r>
            <w:r w:rsidR="00C3698B">
              <w:rPr>
                <w:rFonts w:ascii="Times New Roman" w:hAnsi="Times New Roman" w:cs="Times New Roman"/>
                <w:sz w:val="24"/>
                <w:szCs w:val="24"/>
                <w:lang w:val="ro-RO"/>
              </w:rPr>
              <w:t>ș</w:t>
            </w:r>
            <w:r w:rsidR="00C3698B" w:rsidRPr="00C3698B">
              <w:rPr>
                <w:rFonts w:ascii="Times New Roman" w:hAnsi="Times New Roman" w:cs="Times New Roman"/>
                <w:sz w:val="24"/>
                <w:szCs w:val="24"/>
                <w:lang w:val="ro-RO"/>
              </w:rPr>
              <w:t>i de abrogare a Directivei 95/46/CE (Regulamentul general privind protecția datelor)</w:t>
            </w:r>
            <w:r w:rsidR="00C3698B">
              <w:rPr>
                <w:rFonts w:ascii="Times New Roman" w:hAnsi="Times New Roman" w:cs="Times New Roman"/>
                <w:sz w:val="24"/>
                <w:szCs w:val="24"/>
                <w:lang w:val="ro-RO"/>
              </w:rPr>
              <w:t xml:space="preserve">. </w:t>
            </w:r>
          </w:p>
        </w:tc>
      </w:tr>
      <w:tr w:rsidR="00670548" w:rsidRPr="00F85F66" w14:paraId="283CA346" w14:textId="77777777" w:rsidTr="00243DBB">
        <w:tc>
          <w:tcPr>
            <w:tcW w:w="2376" w:type="dxa"/>
          </w:tcPr>
          <w:p w14:paraId="4817EE15" w14:textId="77777777" w:rsidR="00670548" w:rsidRPr="00F85F66" w:rsidRDefault="00670548" w:rsidP="00670548">
            <w:pPr>
              <w:pStyle w:val="ListParagraph"/>
              <w:numPr>
                <w:ilvl w:val="0"/>
                <w:numId w:val="3"/>
              </w:numPr>
              <w:tabs>
                <w:tab w:val="left" w:pos="284"/>
                <w:tab w:val="left" w:pos="426"/>
              </w:tabs>
              <w:ind w:left="284" w:hanging="284"/>
              <w:rPr>
                <w:rFonts w:ascii="Times New Roman" w:hAnsi="Times New Roman" w:cs="Times New Roman"/>
                <w:sz w:val="24"/>
                <w:szCs w:val="24"/>
                <w:lang w:val="ro-RO"/>
              </w:rPr>
            </w:pPr>
            <w:r w:rsidRPr="00F85F66">
              <w:rPr>
                <w:rFonts w:ascii="Times New Roman" w:hAnsi="Times New Roman" w:cs="Times New Roman"/>
                <w:sz w:val="24"/>
                <w:szCs w:val="24"/>
                <w:lang w:val="ro-RO"/>
              </w:rPr>
              <w:t>Alte informații</w:t>
            </w:r>
          </w:p>
        </w:tc>
        <w:tc>
          <w:tcPr>
            <w:tcW w:w="7609" w:type="dxa"/>
          </w:tcPr>
          <w:p w14:paraId="59157BD6" w14:textId="77777777" w:rsidR="00670548" w:rsidRPr="00F85F66" w:rsidRDefault="00670548" w:rsidP="0023037A">
            <w:pPr>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Nu au fost identificate.</w:t>
            </w:r>
          </w:p>
        </w:tc>
      </w:tr>
    </w:tbl>
    <w:p w14:paraId="395088CD" w14:textId="77777777" w:rsidR="00C16671" w:rsidRPr="00F85F66" w:rsidRDefault="00C16671">
      <w:pPr>
        <w:rPr>
          <w:rFonts w:ascii="Times New Roman" w:hAnsi="Times New Roman" w:cs="Times New Roman"/>
          <w:sz w:val="24"/>
          <w:szCs w:val="24"/>
          <w:lang w:val="ro-RO"/>
        </w:rPr>
      </w:pPr>
    </w:p>
    <w:p w14:paraId="619CE82D" w14:textId="77777777" w:rsidR="00C16671" w:rsidRPr="00F85F66" w:rsidRDefault="00C16671">
      <w:pPr>
        <w:rPr>
          <w:rFonts w:ascii="Times New Roman" w:hAnsi="Times New Roman" w:cs="Times New Roman"/>
          <w:sz w:val="24"/>
          <w:szCs w:val="24"/>
          <w:lang w:val="ro-RO"/>
        </w:rPr>
      </w:pPr>
      <w:r w:rsidRPr="00F85F66">
        <w:rPr>
          <w:rFonts w:ascii="Times New Roman" w:hAnsi="Times New Roman" w:cs="Times New Roman"/>
          <w:sz w:val="24"/>
          <w:szCs w:val="24"/>
          <w:lang w:val="ro-RO"/>
        </w:rPr>
        <w:br w:type="page"/>
      </w:r>
    </w:p>
    <w:tbl>
      <w:tblPr>
        <w:tblStyle w:val="TableGrid"/>
        <w:tblW w:w="9985" w:type="dxa"/>
        <w:tblLook w:val="04A0" w:firstRow="1" w:lastRow="0" w:firstColumn="1" w:lastColumn="0" w:noHBand="0" w:noVBand="1"/>
      </w:tblPr>
      <w:tblGrid>
        <w:gridCol w:w="2376"/>
        <w:gridCol w:w="7609"/>
      </w:tblGrid>
      <w:tr w:rsidR="00C16671" w:rsidRPr="00F85F66" w14:paraId="282742DD" w14:textId="77777777" w:rsidTr="00C3698B">
        <w:tc>
          <w:tcPr>
            <w:tcW w:w="9985" w:type="dxa"/>
            <w:gridSpan w:val="2"/>
          </w:tcPr>
          <w:p w14:paraId="5B840008" w14:textId="77777777" w:rsidR="00C16671" w:rsidRPr="00F85F66" w:rsidRDefault="00C16671" w:rsidP="00C16671">
            <w:pPr>
              <w:jc w:val="center"/>
              <w:rPr>
                <w:rFonts w:ascii="Times New Roman" w:hAnsi="Times New Roman" w:cs="Times New Roman"/>
                <w:b/>
                <w:sz w:val="24"/>
                <w:szCs w:val="24"/>
                <w:lang w:val="ro-RO"/>
              </w:rPr>
            </w:pPr>
          </w:p>
          <w:p w14:paraId="72020C25" w14:textId="77777777" w:rsidR="00C16671" w:rsidRPr="00F85F66" w:rsidRDefault="00C16671" w:rsidP="00C16671">
            <w:pPr>
              <w:jc w:val="center"/>
              <w:rPr>
                <w:rFonts w:ascii="Times New Roman" w:hAnsi="Times New Roman" w:cs="Times New Roman"/>
                <w:b/>
                <w:sz w:val="24"/>
                <w:szCs w:val="24"/>
                <w:lang w:val="ro-RO"/>
              </w:rPr>
            </w:pPr>
            <w:r w:rsidRPr="00F85F66">
              <w:rPr>
                <w:rFonts w:ascii="Times New Roman" w:hAnsi="Times New Roman" w:cs="Times New Roman"/>
                <w:b/>
                <w:sz w:val="24"/>
                <w:szCs w:val="24"/>
                <w:lang w:val="ro-RO"/>
              </w:rPr>
              <w:t xml:space="preserve">Secțiunea a 6-a: Consultările efectuate în vederea elaborării proiectului de act normativ </w:t>
            </w:r>
          </w:p>
          <w:p w14:paraId="5398CE18" w14:textId="77777777" w:rsidR="00C16671" w:rsidRPr="00F85F66" w:rsidRDefault="00C16671">
            <w:pPr>
              <w:rPr>
                <w:rFonts w:ascii="Times New Roman" w:hAnsi="Times New Roman" w:cs="Times New Roman"/>
                <w:sz w:val="24"/>
                <w:szCs w:val="24"/>
                <w:lang w:val="ro-RO"/>
              </w:rPr>
            </w:pPr>
          </w:p>
        </w:tc>
      </w:tr>
      <w:tr w:rsidR="00C16671" w:rsidRPr="00985E85" w14:paraId="56D68EFB" w14:textId="77777777" w:rsidTr="00C3698B">
        <w:tc>
          <w:tcPr>
            <w:tcW w:w="2376" w:type="dxa"/>
          </w:tcPr>
          <w:p w14:paraId="053CF174" w14:textId="77777777" w:rsidR="00C16671" w:rsidRPr="00F85F66" w:rsidRDefault="009C7B2E" w:rsidP="009C7B2E">
            <w:pPr>
              <w:pStyle w:val="ListParagraph"/>
              <w:numPr>
                <w:ilvl w:val="0"/>
                <w:numId w:val="7"/>
              </w:numPr>
              <w:tabs>
                <w:tab w:val="left" w:pos="284"/>
              </w:tabs>
              <w:ind w:left="0"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Informații privind procesul de consultare cu organizații non-guvernamentale, institute de cercetare și alte organisme implicate</w:t>
            </w:r>
          </w:p>
        </w:tc>
        <w:tc>
          <w:tcPr>
            <w:tcW w:w="7609" w:type="dxa"/>
          </w:tcPr>
          <w:p w14:paraId="0E07A877" w14:textId="712F5C13" w:rsidR="000919BA" w:rsidRPr="00F85F66" w:rsidRDefault="000919BA" w:rsidP="002D2AC9">
            <w:pPr>
              <w:jc w:val="both"/>
              <w:rPr>
                <w:rFonts w:ascii="Times New Roman" w:hAnsi="Times New Roman" w:cs="Times New Roman"/>
                <w:sz w:val="24"/>
                <w:szCs w:val="24"/>
                <w:lang w:val="ro-RO"/>
              </w:rPr>
            </w:pPr>
            <w:r>
              <w:rPr>
                <w:rFonts w:ascii="Times New Roman" w:hAnsi="Times New Roman" w:cs="Times New Roman"/>
                <w:sz w:val="24"/>
                <w:szCs w:val="24"/>
                <w:lang w:val="ro-RO"/>
              </w:rPr>
              <w:t>Proiectul de lege a fost redactat cu susținerea membrilor unui grup consultativ înființat de Președintele Comisiei pentru Tehnologia Informației și Comunicațiilor din cadrul camerei Deputaților</w:t>
            </w:r>
            <w:r w:rsidR="00DC73DD">
              <w:rPr>
                <w:rFonts w:ascii="Times New Roman" w:hAnsi="Times New Roman" w:cs="Times New Roman"/>
                <w:sz w:val="24"/>
                <w:szCs w:val="24"/>
                <w:lang w:val="ro-RO"/>
              </w:rPr>
              <w:t>,</w:t>
            </w:r>
            <w:r>
              <w:rPr>
                <w:rFonts w:ascii="Times New Roman" w:hAnsi="Times New Roman" w:cs="Times New Roman"/>
                <w:sz w:val="24"/>
                <w:szCs w:val="24"/>
                <w:lang w:val="ro-RO"/>
              </w:rPr>
              <w:t xml:space="preserve"> în luna </w:t>
            </w:r>
            <w:r w:rsidR="00DC73DD">
              <w:rPr>
                <w:rFonts w:ascii="Times New Roman" w:hAnsi="Times New Roman" w:cs="Times New Roman"/>
                <w:sz w:val="24"/>
                <w:szCs w:val="24"/>
                <w:lang w:val="ro-RO"/>
              </w:rPr>
              <w:t xml:space="preserve">decembrie </w:t>
            </w:r>
            <w:r>
              <w:rPr>
                <w:rFonts w:ascii="Times New Roman" w:hAnsi="Times New Roman" w:cs="Times New Roman"/>
                <w:sz w:val="24"/>
                <w:szCs w:val="24"/>
                <w:lang w:val="ro-RO"/>
              </w:rPr>
              <w:t xml:space="preserve">2021. </w:t>
            </w:r>
            <w:r w:rsidRPr="002D2AC9">
              <w:rPr>
                <w:rFonts w:ascii="Times New Roman" w:hAnsi="Times New Roman" w:cs="Times New Roman"/>
                <w:sz w:val="24"/>
                <w:szCs w:val="24"/>
                <w:lang w:val="ro-RO"/>
              </w:rPr>
              <w:t>Grupul de lucru „Law and Technology Lab”</w:t>
            </w:r>
            <w:r w:rsidR="002D2AC9" w:rsidRPr="002D2AC9">
              <w:rPr>
                <w:rFonts w:ascii="Times New Roman" w:hAnsi="Times New Roman" w:cs="Times New Roman"/>
                <w:sz w:val="24"/>
                <w:szCs w:val="24"/>
                <w:lang w:val="ro-RO"/>
              </w:rPr>
              <w:t xml:space="preserve"> a avut întâlniri săptămânale cu r</w:t>
            </w:r>
            <w:r w:rsidRPr="002D2AC9">
              <w:rPr>
                <w:rFonts w:ascii="Times New Roman" w:hAnsi="Times New Roman"/>
                <w:sz w:val="24"/>
                <w:szCs w:val="24"/>
                <w:lang w:val="ro-RO"/>
              </w:rPr>
              <w:t>eprezentanți ai instituțiilor publice, experți din mediul academic și specialiști din cele mai reprezentative organizații non-guvernamentale din țară, cu preocupări în domeniul tehnologiei  și informației.</w:t>
            </w:r>
            <w:r w:rsidR="002D2AC9" w:rsidRPr="002D2AC9">
              <w:rPr>
                <w:rFonts w:ascii="Times New Roman" w:hAnsi="Times New Roman"/>
                <w:sz w:val="24"/>
                <w:szCs w:val="24"/>
                <w:lang w:val="ro-RO"/>
              </w:rPr>
              <w:t xml:space="preserve"> </w:t>
            </w:r>
            <w:r w:rsidR="002D2AC9">
              <w:rPr>
                <w:rFonts w:ascii="Times New Roman" w:hAnsi="Times New Roman"/>
                <w:sz w:val="24"/>
                <w:szCs w:val="24"/>
                <w:lang w:val="ro-RO"/>
              </w:rPr>
              <w:t>Ca exemplu, di</w:t>
            </w:r>
            <w:r w:rsidR="002D2AC9" w:rsidRPr="002D2AC9">
              <w:rPr>
                <w:rFonts w:ascii="Times New Roman" w:hAnsi="Times New Roman"/>
                <w:sz w:val="24"/>
                <w:szCs w:val="24"/>
                <w:lang w:val="ro-RO"/>
              </w:rPr>
              <w:t>n grupul de lucru au făcut parte reprezentanți din următoarele structuri</w:t>
            </w:r>
            <w:r w:rsidR="002D2AC9">
              <w:rPr>
                <w:rFonts w:ascii="Times New Roman" w:hAnsi="Times New Roman"/>
                <w:sz w:val="24"/>
                <w:szCs w:val="24"/>
                <w:lang w:val="ro-RO"/>
              </w:rPr>
              <w:t xml:space="preserve">: MCID, ADR, </w:t>
            </w:r>
            <w:r w:rsidR="002D2AC9" w:rsidRPr="002D2AC9">
              <w:rPr>
                <w:rFonts w:ascii="Times New Roman" w:hAnsi="Times New Roman"/>
                <w:sz w:val="24"/>
                <w:szCs w:val="24"/>
                <w:lang w:val="ro-RO"/>
              </w:rPr>
              <w:t>Autoritatea Națională pentru Administrare și Reglementare în Comunicații</w:t>
            </w:r>
            <w:r w:rsidR="002D2AC9">
              <w:rPr>
                <w:rFonts w:ascii="Times New Roman" w:eastAsia="Times New Roman" w:hAnsi="Times New Roman" w:cs="Times New Roman"/>
                <w:sz w:val="24"/>
                <w:szCs w:val="24"/>
                <w:lang w:val="ro-RO"/>
              </w:rPr>
              <w:t xml:space="preserve">, </w:t>
            </w:r>
            <w:r w:rsidR="002D2AC9" w:rsidRPr="002D2AC9">
              <w:rPr>
                <w:rFonts w:ascii="Times New Roman" w:hAnsi="Times New Roman"/>
                <w:sz w:val="24"/>
                <w:szCs w:val="24"/>
                <w:lang w:val="ro-RO"/>
              </w:rPr>
              <w:t>Directoratul Național de Securitate Cibernetică,</w:t>
            </w:r>
            <w:r w:rsidR="002D2AC9">
              <w:rPr>
                <w:rFonts w:ascii="Times New Roman" w:hAnsi="Times New Roman"/>
                <w:sz w:val="24"/>
                <w:szCs w:val="24"/>
                <w:lang w:val="ro-RO"/>
              </w:rPr>
              <w:t xml:space="preserve"> </w:t>
            </w:r>
            <w:r w:rsidR="002D2AC9" w:rsidRPr="002D2AC9">
              <w:rPr>
                <w:rFonts w:ascii="Times New Roman" w:hAnsi="Times New Roman"/>
                <w:sz w:val="24"/>
                <w:szCs w:val="24"/>
                <w:lang w:val="ro-RO"/>
              </w:rPr>
              <w:t>Școala Națională de Studii Politice și Administrative din București</w:t>
            </w:r>
            <w:r w:rsidR="002D2AC9">
              <w:rPr>
                <w:rFonts w:ascii="Times New Roman" w:hAnsi="Times New Roman"/>
                <w:sz w:val="24"/>
                <w:szCs w:val="24"/>
                <w:lang w:val="ro-RO"/>
              </w:rPr>
              <w:t xml:space="preserve">, </w:t>
            </w:r>
            <w:r w:rsidR="002D2AC9" w:rsidRPr="002D2AC9">
              <w:rPr>
                <w:rFonts w:ascii="Times New Roman" w:hAnsi="Times New Roman"/>
                <w:sz w:val="24"/>
                <w:szCs w:val="24"/>
                <w:lang w:val="ro-RO"/>
              </w:rPr>
              <w:t xml:space="preserve">Universitatea </w:t>
            </w:r>
            <w:r w:rsidR="00DC73DD">
              <w:rPr>
                <w:rFonts w:ascii="Times New Roman" w:hAnsi="Times New Roman"/>
                <w:sz w:val="24"/>
                <w:szCs w:val="24"/>
                <w:lang w:val="ro-RO"/>
              </w:rPr>
              <w:t>„</w:t>
            </w:r>
            <w:r w:rsidR="002D2AC9" w:rsidRPr="002D2AC9">
              <w:rPr>
                <w:rFonts w:ascii="Times New Roman" w:hAnsi="Times New Roman"/>
                <w:sz w:val="24"/>
                <w:szCs w:val="24"/>
                <w:lang w:val="ro-RO"/>
              </w:rPr>
              <w:t>Babeș-Bolyai</w:t>
            </w:r>
            <w:r w:rsidR="00DC73DD">
              <w:rPr>
                <w:rFonts w:ascii="Times New Roman" w:hAnsi="Times New Roman"/>
                <w:sz w:val="24"/>
                <w:szCs w:val="24"/>
                <w:lang w:val="ro-RO"/>
              </w:rPr>
              <w:t>”</w:t>
            </w:r>
            <w:r w:rsidR="002D2AC9" w:rsidRPr="002D2AC9">
              <w:rPr>
                <w:rFonts w:ascii="Times New Roman" w:hAnsi="Times New Roman"/>
                <w:sz w:val="24"/>
                <w:szCs w:val="24"/>
                <w:lang w:val="ro-RO"/>
              </w:rPr>
              <w:t xml:space="preserve"> din Cluj-Napoca</w:t>
            </w:r>
            <w:r w:rsidR="002D2AC9">
              <w:rPr>
                <w:rFonts w:ascii="Times New Roman" w:hAnsi="Times New Roman"/>
                <w:sz w:val="24"/>
                <w:szCs w:val="24"/>
                <w:lang w:val="ro-RO"/>
              </w:rPr>
              <w:t xml:space="preserve">, </w:t>
            </w:r>
            <w:r w:rsidR="002D2AC9" w:rsidRPr="002D2AC9">
              <w:rPr>
                <w:rFonts w:ascii="Times New Roman" w:hAnsi="Times New Roman"/>
                <w:sz w:val="24"/>
                <w:szCs w:val="24"/>
                <w:lang w:val="ro-RO"/>
              </w:rPr>
              <w:t>Universitatea „Alexandru Ioan Cuza” din Ia</w:t>
            </w:r>
            <w:r w:rsidR="00DC73DD">
              <w:rPr>
                <w:rFonts w:ascii="Times New Roman" w:hAnsi="Times New Roman"/>
                <w:sz w:val="24"/>
                <w:szCs w:val="24"/>
                <w:lang w:val="ro-RO"/>
              </w:rPr>
              <w:t>ș</w:t>
            </w:r>
            <w:r w:rsidR="002D2AC9" w:rsidRPr="002D2AC9">
              <w:rPr>
                <w:rFonts w:ascii="Times New Roman" w:hAnsi="Times New Roman"/>
                <w:sz w:val="24"/>
                <w:szCs w:val="24"/>
                <w:lang w:val="ro-RO"/>
              </w:rPr>
              <w:t>i</w:t>
            </w:r>
            <w:r w:rsidR="002D2AC9">
              <w:rPr>
                <w:rFonts w:ascii="Times New Roman" w:hAnsi="Times New Roman"/>
                <w:sz w:val="24"/>
                <w:szCs w:val="24"/>
                <w:lang w:val="ro-RO"/>
              </w:rPr>
              <w:t xml:space="preserve">, </w:t>
            </w:r>
            <w:r w:rsidR="002D2AC9" w:rsidRPr="002D2AC9">
              <w:rPr>
                <w:rFonts w:ascii="Times New Roman" w:hAnsi="Times New Roman"/>
                <w:sz w:val="24"/>
                <w:szCs w:val="24"/>
                <w:lang w:val="ro-RO"/>
              </w:rPr>
              <w:t>ASPEN Institute Romania</w:t>
            </w:r>
            <w:r w:rsidR="002D2AC9">
              <w:rPr>
                <w:rFonts w:ascii="Times New Roman" w:hAnsi="Times New Roman"/>
                <w:sz w:val="24"/>
                <w:szCs w:val="24"/>
                <w:lang w:val="ro-RO"/>
              </w:rPr>
              <w:t xml:space="preserve">, </w:t>
            </w:r>
            <w:r w:rsidR="002D2AC9" w:rsidRPr="002D2AC9">
              <w:rPr>
                <w:rFonts w:ascii="Times New Roman" w:hAnsi="Times New Roman"/>
                <w:sz w:val="24"/>
                <w:szCs w:val="24"/>
                <w:lang w:val="ro-RO"/>
              </w:rPr>
              <w:t xml:space="preserve"> Asociația Patronală a Industriei de Software și Servicii ANIS</w:t>
            </w:r>
            <w:r w:rsidR="002D2AC9">
              <w:rPr>
                <w:rFonts w:ascii="Times New Roman" w:hAnsi="Times New Roman"/>
                <w:sz w:val="24"/>
                <w:szCs w:val="24"/>
                <w:lang w:val="ro-RO"/>
              </w:rPr>
              <w:t xml:space="preserve">, </w:t>
            </w:r>
            <w:r w:rsidR="002D2AC9" w:rsidRPr="002D2AC9">
              <w:rPr>
                <w:rFonts w:ascii="Times New Roman" w:hAnsi="Times New Roman"/>
                <w:sz w:val="24"/>
                <w:szCs w:val="24"/>
                <w:lang w:val="ro-RO"/>
              </w:rPr>
              <w:t>Confederația Patronală Concordia, Transilvania IT Cluster</w:t>
            </w:r>
            <w:r w:rsidR="002D2AC9">
              <w:rPr>
                <w:rFonts w:ascii="Times New Roman" w:hAnsi="Times New Roman"/>
                <w:sz w:val="24"/>
                <w:szCs w:val="24"/>
                <w:lang w:val="ro-RO"/>
              </w:rPr>
              <w:t xml:space="preserve">, </w:t>
            </w:r>
            <w:r w:rsidR="002D2AC9" w:rsidRPr="002D2AC9">
              <w:rPr>
                <w:rFonts w:ascii="Times New Roman" w:hAnsi="Times New Roman"/>
                <w:sz w:val="24"/>
                <w:szCs w:val="24"/>
                <w:lang w:val="ro-RO"/>
              </w:rPr>
              <w:t>Consiliul Investitorilor Străini, Tech Lounge</w:t>
            </w:r>
            <w:r w:rsidR="002D2AC9">
              <w:rPr>
                <w:rFonts w:ascii="Times New Roman" w:hAnsi="Times New Roman"/>
                <w:sz w:val="24"/>
                <w:szCs w:val="24"/>
                <w:lang w:val="ro-RO"/>
              </w:rPr>
              <w:t xml:space="preserve">, </w:t>
            </w:r>
            <w:r w:rsidR="002D2AC9" w:rsidRPr="002D2AC9">
              <w:rPr>
                <w:rFonts w:ascii="Times New Roman" w:hAnsi="Times New Roman"/>
                <w:sz w:val="24"/>
                <w:szCs w:val="24"/>
                <w:lang w:val="ro-RO"/>
              </w:rPr>
              <w:t>Coaliția pentru Dezvoltarea României</w:t>
            </w:r>
            <w:r w:rsidR="002D2AC9">
              <w:rPr>
                <w:rFonts w:ascii="Times New Roman" w:hAnsi="Times New Roman"/>
                <w:sz w:val="24"/>
                <w:szCs w:val="24"/>
                <w:lang w:val="ro-RO"/>
              </w:rPr>
              <w:t xml:space="preserve">, etc. </w:t>
            </w:r>
          </w:p>
        </w:tc>
      </w:tr>
      <w:tr w:rsidR="00C16671" w:rsidRPr="00985E85" w14:paraId="1EBF427A" w14:textId="77777777" w:rsidTr="00C3698B">
        <w:tc>
          <w:tcPr>
            <w:tcW w:w="2376" w:type="dxa"/>
          </w:tcPr>
          <w:p w14:paraId="00382468" w14:textId="77777777" w:rsidR="00C16671" w:rsidRPr="00F85F66" w:rsidRDefault="00BA3B39" w:rsidP="00BA3B39">
            <w:pPr>
              <w:pStyle w:val="ListParagraph"/>
              <w:numPr>
                <w:ilvl w:val="0"/>
                <w:numId w:val="7"/>
              </w:numPr>
              <w:ind w:left="0" w:hanging="720"/>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2. Fundamentarea alegerii organizațiilor cu care </w:t>
            </w:r>
            <w:r w:rsidR="00BD19B4" w:rsidRPr="00F85F66">
              <w:rPr>
                <w:rFonts w:ascii="Times New Roman" w:hAnsi="Times New Roman" w:cs="Times New Roman"/>
                <w:sz w:val="24"/>
                <w:szCs w:val="24"/>
                <w:lang w:val="ro-RO"/>
              </w:rPr>
              <w:t>a avut loc consultarea, precum și a modului în care activitatea acestor organizații este legată de obiectul proiectului de act normativ</w:t>
            </w:r>
          </w:p>
        </w:tc>
        <w:tc>
          <w:tcPr>
            <w:tcW w:w="7609" w:type="dxa"/>
          </w:tcPr>
          <w:p w14:paraId="3C159302" w14:textId="77777777" w:rsidR="00537E2E" w:rsidRDefault="00537E2E" w:rsidP="00537E2E">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Intenția </w:t>
            </w:r>
            <w:r w:rsidR="002D2AC9" w:rsidRPr="002D2AC9">
              <w:rPr>
                <w:rFonts w:ascii="Times New Roman" w:hAnsi="Times New Roman" w:cs="Times New Roman"/>
                <w:sz w:val="24"/>
                <w:szCs w:val="24"/>
                <w:lang w:val="ro-RO"/>
              </w:rPr>
              <w:t>Comisi</w:t>
            </w:r>
            <w:r>
              <w:rPr>
                <w:rFonts w:ascii="Times New Roman" w:hAnsi="Times New Roman" w:cs="Times New Roman"/>
                <w:sz w:val="24"/>
                <w:szCs w:val="24"/>
                <w:lang w:val="ro-RO"/>
              </w:rPr>
              <w:t>ei</w:t>
            </w:r>
            <w:r w:rsidR="002D2AC9" w:rsidRPr="002D2AC9">
              <w:rPr>
                <w:rFonts w:ascii="Times New Roman" w:hAnsi="Times New Roman" w:cs="Times New Roman"/>
                <w:sz w:val="24"/>
                <w:szCs w:val="24"/>
                <w:lang w:val="ro-RO"/>
              </w:rPr>
              <w:t xml:space="preserve"> pentru Tehnologia Informației și Comunicațiilor </w:t>
            </w:r>
            <w:r>
              <w:rPr>
                <w:rFonts w:ascii="Times New Roman" w:hAnsi="Times New Roman" w:cs="Times New Roman"/>
                <w:sz w:val="24"/>
                <w:szCs w:val="24"/>
                <w:lang w:val="ro-RO"/>
              </w:rPr>
              <w:t xml:space="preserve">a fost </w:t>
            </w:r>
            <w:r w:rsidR="002D2AC9">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crearea unui </w:t>
            </w:r>
            <w:r w:rsidR="002D2AC9" w:rsidRPr="002D2AC9">
              <w:rPr>
                <w:rFonts w:ascii="Times New Roman" w:hAnsi="Times New Roman" w:cs="Times New Roman"/>
                <w:sz w:val="24"/>
                <w:szCs w:val="24"/>
                <w:lang w:val="ro-RO"/>
              </w:rPr>
              <w:t xml:space="preserve">un grup de lucru format din membrii comisiei, structurile specializate ale Parlamentului României, instituții publice și reprezentanți desemnați de către organizații non-guvernamentale care activează în domeniul IT&amp;C, care </w:t>
            </w:r>
            <w:r>
              <w:rPr>
                <w:rFonts w:ascii="Times New Roman" w:hAnsi="Times New Roman" w:cs="Times New Roman"/>
                <w:sz w:val="24"/>
                <w:szCs w:val="24"/>
                <w:lang w:val="ro-RO"/>
              </w:rPr>
              <w:t>au</w:t>
            </w:r>
            <w:r w:rsidR="002D2AC9" w:rsidRPr="002D2AC9">
              <w:rPr>
                <w:rFonts w:ascii="Times New Roman" w:hAnsi="Times New Roman" w:cs="Times New Roman"/>
                <w:sz w:val="24"/>
                <w:szCs w:val="24"/>
                <w:lang w:val="ro-RO"/>
              </w:rPr>
              <w:t xml:space="preserve"> colabora</w:t>
            </w:r>
            <w:r>
              <w:rPr>
                <w:rFonts w:ascii="Times New Roman" w:hAnsi="Times New Roman" w:cs="Times New Roman"/>
                <w:sz w:val="24"/>
                <w:szCs w:val="24"/>
                <w:lang w:val="ro-RO"/>
              </w:rPr>
              <w:t>t</w:t>
            </w:r>
            <w:r w:rsidR="002D2AC9" w:rsidRPr="002D2AC9">
              <w:rPr>
                <w:rFonts w:ascii="Times New Roman" w:hAnsi="Times New Roman" w:cs="Times New Roman"/>
                <w:sz w:val="24"/>
                <w:szCs w:val="24"/>
                <w:lang w:val="ro-RO"/>
              </w:rPr>
              <w:t xml:space="preserve"> în procesului de elaborare a viitoarelor acte normative. Conlucrarea</w:t>
            </w:r>
            <w:r>
              <w:rPr>
                <w:rFonts w:ascii="Times New Roman" w:hAnsi="Times New Roman" w:cs="Times New Roman"/>
                <w:sz w:val="24"/>
                <w:szCs w:val="24"/>
                <w:lang w:val="ro-RO"/>
              </w:rPr>
              <w:t xml:space="preserve"> a avut</w:t>
            </w:r>
            <w:r w:rsidR="002D2AC9" w:rsidRPr="002D2AC9">
              <w:rPr>
                <w:rFonts w:ascii="Times New Roman" w:hAnsi="Times New Roman" w:cs="Times New Roman"/>
                <w:sz w:val="24"/>
                <w:szCs w:val="24"/>
                <w:lang w:val="ro-RO"/>
              </w:rPr>
              <w:t xml:space="preserve"> ca scop identificarea unor oportunități de reglementare în domeniul tehnologiei informației și a comunicațiilor și cercetarea nevoilor societății românești în aceleași domenii. </w:t>
            </w:r>
          </w:p>
          <w:p w14:paraId="2A88FF66" w14:textId="77777777" w:rsidR="00537E2E" w:rsidRDefault="00537E2E" w:rsidP="00537E2E">
            <w:pPr>
              <w:jc w:val="both"/>
              <w:rPr>
                <w:rFonts w:ascii="Times New Roman" w:hAnsi="Times New Roman" w:cs="Times New Roman"/>
                <w:sz w:val="24"/>
                <w:szCs w:val="24"/>
                <w:lang w:val="ro-RO"/>
              </w:rPr>
            </w:pPr>
          </w:p>
          <w:p w14:paraId="04D94881" w14:textId="1C11BF85" w:rsidR="00C16671" w:rsidRPr="00F85F66" w:rsidRDefault="002D2AC9" w:rsidP="00537E2E">
            <w:pPr>
              <w:jc w:val="both"/>
              <w:rPr>
                <w:rFonts w:ascii="Times New Roman" w:hAnsi="Times New Roman" w:cs="Times New Roman"/>
                <w:sz w:val="24"/>
                <w:szCs w:val="24"/>
                <w:lang w:val="ro-RO"/>
              </w:rPr>
            </w:pPr>
            <w:r w:rsidRPr="002D2AC9">
              <w:rPr>
                <w:rFonts w:ascii="Times New Roman" w:hAnsi="Times New Roman" w:cs="Times New Roman"/>
                <w:sz w:val="24"/>
                <w:szCs w:val="24"/>
                <w:lang w:val="ro-RO"/>
              </w:rPr>
              <w:t xml:space="preserve">Implicarea reprezentanților ONG-urilor </w:t>
            </w:r>
            <w:r w:rsidR="00537E2E">
              <w:rPr>
                <w:rFonts w:ascii="Times New Roman" w:hAnsi="Times New Roman" w:cs="Times New Roman"/>
                <w:sz w:val="24"/>
                <w:szCs w:val="24"/>
                <w:lang w:val="ro-RO"/>
              </w:rPr>
              <w:t>a</w:t>
            </w:r>
            <w:r w:rsidRPr="002D2AC9">
              <w:rPr>
                <w:rFonts w:ascii="Times New Roman" w:hAnsi="Times New Roman" w:cs="Times New Roman"/>
                <w:sz w:val="24"/>
                <w:szCs w:val="24"/>
                <w:lang w:val="ro-RO"/>
              </w:rPr>
              <w:t xml:space="preserve"> consta</w:t>
            </w:r>
            <w:r w:rsidR="00537E2E">
              <w:rPr>
                <w:rFonts w:ascii="Times New Roman" w:hAnsi="Times New Roman" w:cs="Times New Roman"/>
                <w:sz w:val="24"/>
                <w:szCs w:val="24"/>
                <w:lang w:val="ro-RO"/>
              </w:rPr>
              <w:t>t</w:t>
            </w:r>
            <w:r w:rsidRPr="002D2AC9">
              <w:rPr>
                <w:rFonts w:ascii="Times New Roman" w:hAnsi="Times New Roman" w:cs="Times New Roman"/>
                <w:sz w:val="24"/>
                <w:szCs w:val="24"/>
                <w:lang w:val="ro-RO"/>
              </w:rPr>
              <w:t xml:space="preserve"> în analiza legislației naționale și europene, evaluarea impactului propunerii legislative, formularea de recomandări, implicare prin dialog și studii în scopul realizării actului de legiferare de către Parlament. </w:t>
            </w:r>
          </w:p>
        </w:tc>
      </w:tr>
      <w:tr w:rsidR="00C16671" w:rsidRPr="00F85F66" w14:paraId="77A7FF87" w14:textId="77777777" w:rsidTr="00C3698B">
        <w:tc>
          <w:tcPr>
            <w:tcW w:w="2376" w:type="dxa"/>
          </w:tcPr>
          <w:p w14:paraId="2A65FA5B" w14:textId="77777777" w:rsidR="00C16671" w:rsidRPr="00F85F66" w:rsidRDefault="00BD19B4" w:rsidP="00BD19B4">
            <w:pPr>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3. Consultările organizate cu autoritățile administrației publice locale, în situația în care proiectul de act normativ are ca obiect activități ale acestor autorități, în condițiile HG nr. 521/2005 privind procedura de consultare a structurilor asociatile ale autorităților administrației publice locale la elaborarea proiectelor de acte normative. </w:t>
            </w:r>
          </w:p>
        </w:tc>
        <w:tc>
          <w:tcPr>
            <w:tcW w:w="7609" w:type="dxa"/>
          </w:tcPr>
          <w:p w14:paraId="254232EA" w14:textId="4F34B384" w:rsidR="00C16671" w:rsidRPr="00F85F66" w:rsidRDefault="00537E2E">
            <w:pPr>
              <w:rPr>
                <w:rFonts w:ascii="Times New Roman" w:hAnsi="Times New Roman" w:cs="Times New Roman"/>
                <w:sz w:val="24"/>
                <w:szCs w:val="24"/>
                <w:lang w:val="ro-RO"/>
              </w:rPr>
            </w:pPr>
            <w:r>
              <w:rPr>
                <w:rFonts w:ascii="Times New Roman" w:hAnsi="Times New Roman" w:cs="Times New Roman"/>
                <w:sz w:val="24"/>
                <w:szCs w:val="24"/>
                <w:lang w:val="ro-RO"/>
              </w:rPr>
              <w:t xml:space="preserve">Nu este cazul </w:t>
            </w:r>
          </w:p>
        </w:tc>
      </w:tr>
      <w:tr w:rsidR="00BD19B4" w:rsidRPr="00F85F66" w14:paraId="2621FD5B" w14:textId="77777777" w:rsidTr="00C3698B">
        <w:tc>
          <w:tcPr>
            <w:tcW w:w="2376" w:type="dxa"/>
          </w:tcPr>
          <w:p w14:paraId="1DD77266" w14:textId="7AB80ACA" w:rsidR="00BD19B4" w:rsidRPr="00F85F66" w:rsidRDefault="00BD19B4" w:rsidP="00C3698B">
            <w:pPr>
              <w:rPr>
                <w:rFonts w:ascii="Times New Roman" w:hAnsi="Times New Roman" w:cs="Times New Roman"/>
                <w:sz w:val="24"/>
                <w:szCs w:val="24"/>
                <w:lang w:val="ro-RO"/>
              </w:rPr>
            </w:pPr>
            <w:r w:rsidRPr="00F85F66">
              <w:rPr>
                <w:rFonts w:ascii="Times New Roman" w:hAnsi="Times New Roman" w:cs="Times New Roman"/>
                <w:sz w:val="24"/>
                <w:szCs w:val="24"/>
                <w:lang w:val="ro-RO"/>
              </w:rPr>
              <w:lastRenderedPageBreak/>
              <w:t>4.Consultările desfășurate în cadrul consiliilor interministeriale, în conformitate cu prevederile HG nr. 750/2005 privind constituirea consiliilor interministeriale permanente</w:t>
            </w:r>
          </w:p>
        </w:tc>
        <w:tc>
          <w:tcPr>
            <w:tcW w:w="7609" w:type="dxa"/>
          </w:tcPr>
          <w:p w14:paraId="6D4C7A16" w14:textId="77777777" w:rsidR="00BD19B4" w:rsidRPr="00F85F66" w:rsidRDefault="00BD19B4">
            <w:pPr>
              <w:rPr>
                <w:rFonts w:ascii="Times New Roman" w:hAnsi="Times New Roman" w:cs="Times New Roman"/>
                <w:sz w:val="24"/>
                <w:szCs w:val="24"/>
                <w:lang w:val="ro-RO"/>
              </w:rPr>
            </w:pPr>
          </w:p>
          <w:p w14:paraId="29F49654" w14:textId="77777777" w:rsidR="00BD19B4" w:rsidRPr="00F85F66" w:rsidRDefault="00BD19B4">
            <w:pPr>
              <w:rPr>
                <w:rFonts w:ascii="Times New Roman" w:hAnsi="Times New Roman" w:cs="Times New Roman"/>
                <w:sz w:val="24"/>
                <w:szCs w:val="24"/>
                <w:lang w:val="ro-RO"/>
              </w:rPr>
            </w:pPr>
          </w:p>
          <w:p w14:paraId="2737E391" w14:textId="04E3D4FF" w:rsidR="00BD19B4" w:rsidRPr="00F85F66" w:rsidRDefault="00537E2E">
            <w:pPr>
              <w:rPr>
                <w:rFonts w:ascii="Times New Roman" w:hAnsi="Times New Roman" w:cs="Times New Roman"/>
                <w:sz w:val="24"/>
                <w:szCs w:val="24"/>
                <w:lang w:val="ro-RO"/>
              </w:rPr>
            </w:pPr>
            <w:r>
              <w:rPr>
                <w:rFonts w:ascii="Times New Roman" w:hAnsi="Times New Roman" w:cs="Times New Roman"/>
                <w:sz w:val="24"/>
                <w:szCs w:val="24"/>
                <w:lang w:val="ro-RO"/>
              </w:rPr>
              <w:t xml:space="preserve">Nu este cazul.  </w:t>
            </w:r>
          </w:p>
        </w:tc>
      </w:tr>
      <w:tr w:rsidR="00BD19B4" w:rsidRPr="00985E85" w14:paraId="6C4B5EDB" w14:textId="77777777" w:rsidTr="00C3698B">
        <w:tc>
          <w:tcPr>
            <w:tcW w:w="2376" w:type="dxa"/>
          </w:tcPr>
          <w:p w14:paraId="01015112" w14:textId="77777777" w:rsidR="00BD19B4" w:rsidRPr="00F85F66" w:rsidRDefault="00BD19B4" w:rsidP="00BD19B4">
            <w:pPr>
              <w:rPr>
                <w:rFonts w:ascii="Times New Roman" w:hAnsi="Times New Roman" w:cs="Times New Roman"/>
                <w:sz w:val="24"/>
                <w:szCs w:val="24"/>
                <w:lang w:val="ro-RO"/>
              </w:rPr>
            </w:pPr>
            <w:r w:rsidRPr="00F85F66">
              <w:rPr>
                <w:rFonts w:ascii="Times New Roman" w:hAnsi="Times New Roman" w:cs="Times New Roman"/>
                <w:sz w:val="24"/>
                <w:szCs w:val="24"/>
                <w:lang w:val="ro-RO"/>
              </w:rPr>
              <w:t>5.Informații privind avizarea de către:</w:t>
            </w:r>
          </w:p>
        </w:tc>
        <w:tc>
          <w:tcPr>
            <w:tcW w:w="7609" w:type="dxa"/>
          </w:tcPr>
          <w:p w14:paraId="2A8FDE2E" w14:textId="77777777" w:rsidR="00BD19B4" w:rsidRPr="00F85F66" w:rsidRDefault="00BD19B4">
            <w:pPr>
              <w:rPr>
                <w:rFonts w:ascii="Times New Roman" w:hAnsi="Times New Roman" w:cs="Times New Roman"/>
                <w:sz w:val="24"/>
                <w:szCs w:val="24"/>
                <w:lang w:val="ro-RO"/>
              </w:rPr>
            </w:pPr>
          </w:p>
        </w:tc>
      </w:tr>
      <w:tr w:rsidR="00C500C9" w:rsidRPr="00F85F66" w14:paraId="5E9105F7" w14:textId="77777777" w:rsidTr="00C3698B">
        <w:tc>
          <w:tcPr>
            <w:tcW w:w="2376" w:type="dxa"/>
          </w:tcPr>
          <w:p w14:paraId="2282DC3A" w14:textId="77777777" w:rsidR="00C500C9" w:rsidRPr="00F85F66" w:rsidRDefault="00C500C9" w:rsidP="00BD19B4">
            <w:pPr>
              <w:pStyle w:val="ListParagraph"/>
              <w:numPr>
                <w:ilvl w:val="0"/>
                <w:numId w:val="8"/>
              </w:numPr>
              <w:tabs>
                <w:tab w:val="left" w:pos="426"/>
              </w:tabs>
              <w:ind w:left="142"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Consiliul Legislativ</w:t>
            </w:r>
          </w:p>
        </w:tc>
        <w:tc>
          <w:tcPr>
            <w:tcW w:w="7609" w:type="dxa"/>
            <w:vMerge w:val="restart"/>
          </w:tcPr>
          <w:p w14:paraId="11476514" w14:textId="77777777" w:rsidR="00C500C9" w:rsidRPr="00F85F66" w:rsidRDefault="00C500C9">
            <w:pPr>
              <w:rPr>
                <w:rFonts w:ascii="Times New Roman" w:hAnsi="Times New Roman" w:cs="Times New Roman"/>
                <w:sz w:val="24"/>
                <w:szCs w:val="24"/>
                <w:lang w:val="ro-RO"/>
              </w:rPr>
            </w:pPr>
          </w:p>
          <w:p w14:paraId="7AFD7918" w14:textId="77777777" w:rsidR="00C500C9" w:rsidRPr="00F85F66" w:rsidRDefault="00C500C9">
            <w:pPr>
              <w:rPr>
                <w:rFonts w:ascii="Times New Roman" w:hAnsi="Times New Roman" w:cs="Times New Roman"/>
                <w:sz w:val="24"/>
                <w:szCs w:val="24"/>
                <w:lang w:val="ro-RO"/>
              </w:rPr>
            </w:pPr>
          </w:p>
          <w:p w14:paraId="691B7CD6" w14:textId="77777777" w:rsidR="00C500C9" w:rsidRPr="00F85F66" w:rsidRDefault="00C500C9">
            <w:pPr>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Proiectul de act normativ necesită avizul Consiliului Legislativ. </w:t>
            </w:r>
          </w:p>
        </w:tc>
      </w:tr>
      <w:tr w:rsidR="00C500C9" w:rsidRPr="00F85F66" w14:paraId="7579A083" w14:textId="77777777" w:rsidTr="00C3698B">
        <w:tc>
          <w:tcPr>
            <w:tcW w:w="2376" w:type="dxa"/>
          </w:tcPr>
          <w:p w14:paraId="7C9EC7F8" w14:textId="77777777" w:rsidR="00C500C9" w:rsidRPr="00F85F66" w:rsidRDefault="00C500C9" w:rsidP="00C500C9">
            <w:pPr>
              <w:pStyle w:val="ListParagraph"/>
              <w:numPr>
                <w:ilvl w:val="0"/>
                <w:numId w:val="8"/>
              </w:numPr>
              <w:tabs>
                <w:tab w:val="left" w:pos="426"/>
              </w:tabs>
              <w:ind w:left="142"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Consiliul Suprem de Apărare a Țării</w:t>
            </w:r>
          </w:p>
        </w:tc>
        <w:tc>
          <w:tcPr>
            <w:tcW w:w="7609" w:type="dxa"/>
            <w:vMerge/>
          </w:tcPr>
          <w:p w14:paraId="726A5CDE" w14:textId="77777777" w:rsidR="00C500C9" w:rsidRPr="00F85F66" w:rsidRDefault="00C500C9">
            <w:pPr>
              <w:rPr>
                <w:rFonts w:ascii="Times New Roman" w:hAnsi="Times New Roman" w:cs="Times New Roman"/>
                <w:sz w:val="24"/>
                <w:szCs w:val="24"/>
                <w:lang w:val="ro-RO"/>
              </w:rPr>
            </w:pPr>
          </w:p>
        </w:tc>
      </w:tr>
      <w:tr w:rsidR="00C500C9" w:rsidRPr="00F85F66" w14:paraId="4EB2FD6A" w14:textId="77777777" w:rsidTr="00C3698B">
        <w:tc>
          <w:tcPr>
            <w:tcW w:w="2376" w:type="dxa"/>
          </w:tcPr>
          <w:p w14:paraId="560FC922" w14:textId="77777777" w:rsidR="00C500C9" w:rsidRPr="00F85F66" w:rsidRDefault="00C500C9" w:rsidP="00C500C9">
            <w:pPr>
              <w:pStyle w:val="ListParagraph"/>
              <w:numPr>
                <w:ilvl w:val="0"/>
                <w:numId w:val="8"/>
              </w:numPr>
              <w:tabs>
                <w:tab w:val="left" w:pos="426"/>
              </w:tabs>
              <w:ind w:left="142"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Consiliul Economic și Social</w:t>
            </w:r>
          </w:p>
        </w:tc>
        <w:tc>
          <w:tcPr>
            <w:tcW w:w="7609" w:type="dxa"/>
            <w:vMerge/>
          </w:tcPr>
          <w:p w14:paraId="36A40DD2" w14:textId="77777777" w:rsidR="00C500C9" w:rsidRPr="00F85F66" w:rsidRDefault="00C500C9">
            <w:pPr>
              <w:rPr>
                <w:rFonts w:ascii="Times New Roman" w:hAnsi="Times New Roman" w:cs="Times New Roman"/>
                <w:sz w:val="24"/>
                <w:szCs w:val="24"/>
                <w:lang w:val="ro-RO"/>
              </w:rPr>
            </w:pPr>
          </w:p>
        </w:tc>
      </w:tr>
      <w:tr w:rsidR="00C500C9" w:rsidRPr="00F85F66" w14:paraId="1D03E624" w14:textId="77777777" w:rsidTr="00C3698B">
        <w:tc>
          <w:tcPr>
            <w:tcW w:w="2376" w:type="dxa"/>
          </w:tcPr>
          <w:p w14:paraId="43B0BA54" w14:textId="77777777" w:rsidR="00C500C9" w:rsidRPr="00F85F66" w:rsidRDefault="00C500C9" w:rsidP="00C500C9">
            <w:pPr>
              <w:pStyle w:val="ListParagraph"/>
              <w:numPr>
                <w:ilvl w:val="0"/>
                <w:numId w:val="8"/>
              </w:numPr>
              <w:tabs>
                <w:tab w:val="left" w:pos="426"/>
              </w:tabs>
              <w:ind w:left="142"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Consiliul Concurenței</w:t>
            </w:r>
          </w:p>
        </w:tc>
        <w:tc>
          <w:tcPr>
            <w:tcW w:w="7609" w:type="dxa"/>
            <w:vMerge/>
          </w:tcPr>
          <w:p w14:paraId="6DE8F4CA" w14:textId="77777777" w:rsidR="00C500C9" w:rsidRPr="00F85F66" w:rsidRDefault="00C500C9">
            <w:pPr>
              <w:rPr>
                <w:rFonts w:ascii="Times New Roman" w:hAnsi="Times New Roman" w:cs="Times New Roman"/>
                <w:sz w:val="24"/>
                <w:szCs w:val="24"/>
                <w:lang w:val="ro-RO"/>
              </w:rPr>
            </w:pPr>
          </w:p>
        </w:tc>
      </w:tr>
      <w:tr w:rsidR="00C500C9" w:rsidRPr="00F85F66" w14:paraId="5AEFFC18" w14:textId="77777777" w:rsidTr="00C3698B">
        <w:tc>
          <w:tcPr>
            <w:tcW w:w="2376" w:type="dxa"/>
          </w:tcPr>
          <w:p w14:paraId="39A0B730" w14:textId="77777777" w:rsidR="00C500C9" w:rsidRPr="00F85F66" w:rsidRDefault="00C500C9" w:rsidP="00C500C9">
            <w:pPr>
              <w:pStyle w:val="ListParagraph"/>
              <w:numPr>
                <w:ilvl w:val="0"/>
                <w:numId w:val="8"/>
              </w:numPr>
              <w:tabs>
                <w:tab w:val="left" w:pos="426"/>
              </w:tabs>
              <w:ind w:left="142" w:firstLine="0"/>
              <w:rPr>
                <w:rFonts w:ascii="Times New Roman" w:hAnsi="Times New Roman" w:cs="Times New Roman"/>
                <w:sz w:val="24"/>
                <w:szCs w:val="24"/>
                <w:lang w:val="ro-RO"/>
              </w:rPr>
            </w:pPr>
            <w:r w:rsidRPr="00F85F66">
              <w:rPr>
                <w:rFonts w:ascii="Times New Roman" w:hAnsi="Times New Roman" w:cs="Times New Roman"/>
                <w:sz w:val="24"/>
                <w:szCs w:val="24"/>
                <w:lang w:val="ro-RO"/>
              </w:rPr>
              <w:t>Curtea de Conturi</w:t>
            </w:r>
          </w:p>
        </w:tc>
        <w:tc>
          <w:tcPr>
            <w:tcW w:w="7609" w:type="dxa"/>
            <w:vMerge/>
          </w:tcPr>
          <w:p w14:paraId="65A08A8C" w14:textId="77777777" w:rsidR="00C500C9" w:rsidRPr="00F85F66" w:rsidRDefault="00C500C9">
            <w:pPr>
              <w:rPr>
                <w:rFonts w:ascii="Times New Roman" w:hAnsi="Times New Roman" w:cs="Times New Roman"/>
                <w:sz w:val="24"/>
                <w:szCs w:val="24"/>
                <w:lang w:val="ro-RO"/>
              </w:rPr>
            </w:pPr>
          </w:p>
        </w:tc>
      </w:tr>
      <w:tr w:rsidR="00C500C9" w:rsidRPr="00F85F66" w14:paraId="3C9873B2" w14:textId="77777777" w:rsidTr="00C3698B">
        <w:tc>
          <w:tcPr>
            <w:tcW w:w="2376" w:type="dxa"/>
          </w:tcPr>
          <w:p w14:paraId="43A6F963" w14:textId="77777777" w:rsidR="00C500C9" w:rsidRPr="00F85F66" w:rsidRDefault="00C500C9" w:rsidP="00695DB2">
            <w:pPr>
              <w:pStyle w:val="ListParagraph"/>
              <w:numPr>
                <w:ilvl w:val="0"/>
                <w:numId w:val="5"/>
              </w:numPr>
              <w:rPr>
                <w:rFonts w:ascii="Times New Roman" w:hAnsi="Times New Roman" w:cs="Times New Roman"/>
                <w:sz w:val="24"/>
                <w:szCs w:val="24"/>
                <w:lang w:val="ro-RO"/>
              </w:rPr>
            </w:pPr>
            <w:r w:rsidRPr="00F85F66">
              <w:rPr>
                <w:rFonts w:ascii="Times New Roman" w:hAnsi="Times New Roman" w:cs="Times New Roman"/>
                <w:sz w:val="24"/>
                <w:szCs w:val="24"/>
                <w:lang w:val="ro-RO"/>
              </w:rPr>
              <w:t>Alte informații</w:t>
            </w:r>
          </w:p>
        </w:tc>
        <w:tc>
          <w:tcPr>
            <w:tcW w:w="7609" w:type="dxa"/>
          </w:tcPr>
          <w:p w14:paraId="77BA2E8B" w14:textId="77777777" w:rsidR="00C500C9" w:rsidRPr="00F85F66" w:rsidRDefault="00864041">
            <w:pPr>
              <w:rPr>
                <w:rFonts w:ascii="Times New Roman" w:hAnsi="Times New Roman" w:cs="Times New Roman"/>
                <w:sz w:val="24"/>
                <w:szCs w:val="24"/>
                <w:lang w:val="ro-RO"/>
              </w:rPr>
            </w:pPr>
            <w:r w:rsidRPr="00F85F66">
              <w:rPr>
                <w:rFonts w:ascii="Times New Roman" w:hAnsi="Times New Roman" w:cs="Times New Roman"/>
                <w:sz w:val="24"/>
                <w:szCs w:val="24"/>
                <w:lang w:val="ro-RO"/>
              </w:rPr>
              <w:t>Nu au fost identificate.</w:t>
            </w:r>
          </w:p>
        </w:tc>
      </w:tr>
      <w:tr w:rsidR="00864041" w:rsidRPr="00F85F66" w14:paraId="72889AD8" w14:textId="77777777" w:rsidTr="00C3698B">
        <w:tc>
          <w:tcPr>
            <w:tcW w:w="9985" w:type="dxa"/>
            <w:gridSpan w:val="2"/>
          </w:tcPr>
          <w:p w14:paraId="3F9B4E67" w14:textId="77777777" w:rsidR="00864041" w:rsidRPr="00F85F66" w:rsidRDefault="00864041" w:rsidP="002A3F0F">
            <w:pPr>
              <w:spacing w:before="120"/>
              <w:jc w:val="center"/>
              <w:rPr>
                <w:rFonts w:ascii="Times New Roman" w:hAnsi="Times New Roman" w:cs="Times New Roman"/>
                <w:b/>
                <w:sz w:val="24"/>
                <w:szCs w:val="24"/>
                <w:lang w:val="ro-RO"/>
              </w:rPr>
            </w:pPr>
            <w:r w:rsidRPr="00F85F66">
              <w:rPr>
                <w:rFonts w:ascii="Times New Roman" w:hAnsi="Times New Roman" w:cs="Times New Roman"/>
                <w:b/>
                <w:sz w:val="24"/>
                <w:szCs w:val="24"/>
                <w:lang w:val="ro-RO"/>
              </w:rPr>
              <w:t xml:space="preserve">Secțiunea a 7-a: Activități de informare publică privind elaborarea și implementarea proiectului de act normativ </w:t>
            </w:r>
          </w:p>
          <w:p w14:paraId="441B9DFC" w14:textId="77777777" w:rsidR="00864041" w:rsidRPr="00F85F66" w:rsidRDefault="00864041">
            <w:pPr>
              <w:rPr>
                <w:rFonts w:ascii="Times New Roman" w:hAnsi="Times New Roman" w:cs="Times New Roman"/>
                <w:sz w:val="24"/>
                <w:szCs w:val="24"/>
                <w:lang w:val="ro-RO"/>
              </w:rPr>
            </w:pPr>
          </w:p>
        </w:tc>
      </w:tr>
      <w:tr w:rsidR="00864041" w:rsidRPr="00985E85" w14:paraId="20869463" w14:textId="77777777" w:rsidTr="00C3698B">
        <w:tc>
          <w:tcPr>
            <w:tcW w:w="2376" w:type="dxa"/>
          </w:tcPr>
          <w:p w14:paraId="7DA9498D" w14:textId="77777777" w:rsidR="00864041" w:rsidRPr="00F85F66" w:rsidRDefault="00864041" w:rsidP="00864041">
            <w:pPr>
              <w:tabs>
                <w:tab w:val="left" w:pos="284"/>
              </w:tabs>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1.Informarea societății civile cu privire la necesitatea elaborării proiectului de act normativ </w:t>
            </w:r>
          </w:p>
        </w:tc>
        <w:tc>
          <w:tcPr>
            <w:tcW w:w="7609" w:type="dxa"/>
          </w:tcPr>
          <w:p w14:paraId="62779471" w14:textId="55EDFAA4" w:rsidR="00864041" w:rsidRPr="00F85F66" w:rsidRDefault="00790483" w:rsidP="00C3698B">
            <w:pPr>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În conformitate cu prevederile Legii nr. 52/2003 privind transparența decizională în administrația publică, cu modificările și completările ulterioare, proiectul de act normativ a fost afișat pe pagina de internet a</w:t>
            </w:r>
            <w:del w:id="2" w:author="Iulia Bidica" w:date="2022-03-14T13:23:00Z">
              <w:r w:rsidRPr="00F85F66" w:rsidDel="00531BAD">
                <w:rPr>
                  <w:rFonts w:ascii="Times New Roman" w:hAnsi="Times New Roman" w:cs="Times New Roman"/>
                  <w:sz w:val="24"/>
                  <w:szCs w:val="24"/>
                  <w:lang w:val="ro-RO"/>
                </w:rPr>
                <w:delText xml:space="preserve"> </w:delText>
              </w:r>
            </w:del>
            <w:r w:rsidR="00531BAD">
              <w:rPr>
                <w:rFonts w:ascii="Times New Roman" w:hAnsi="Times New Roman" w:cs="Times New Roman"/>
                <w:sz w:val="24"/>
                <w:szCs w:val="24"/>
                <w:highlight w:val="yellow"/>
                <w:lang w:val="ro-RO"/>
              </w:rPr>
              <w:t xml:space="preserve"> </w:t>
            </w:r>
            <w:r w:rsidR="00531BAD" w:rsidRPr="000C3D0A">
              <w:rPr>
                <w:rFonts w:ascii="Times New Roman" w:hAnsi="Times New Roman" w:cs="Times New Roman"/>
                <w:sz w:val="24"/>
                <w:szCs w:val="24"/>
                <w:lang w:val="ro-RO"/>
              </w:rPr>
              <w:t>Camerei Deputaților</w:t>
            </w:r>
            <w:r w:rsidR="00531BAD">
              <w:rPr>
                <w:rFonts w:ascii="Times New Roman" w:hAnsi="Times New Roman" w:cs="Times New Roman"/>
                <w:sz w:val="24"/>
                <w:szCs w:val="24"/>
                <w:lang w:val="ro-RO"/>
              </w:rPr>
              <w:t xml:space="preserve"> (www.cdep.ro)</w:t>
            </w:r>
            <w:r w:rsidR="00531BAD" w:rsidRPr="000C3D0A">
              <w:rPr>
                <w:rFonts w:ascii="Times New Roman" w:hAnsi="Times New Roman" w:cs="Times New Roman"/>
                <w:sz w:val="24"/>
                <w:szCs w:val="24"/>
                <w:lang w:val="ro-RO"/>
              </w:rPr>
              <w:t>, secțiunea Documente – Comisia pentru Tehnologia Informației și Comunicațiilor,</w:t>
            </w:r>
            <w:r w:rsidRPr="00F85F66">
              <w:rPr>
                <w:rFonts w:ascii="Times New Roman" w:hAnsi="Times New Roman" w:cs="Times New Roman"/>
                <w:sz w:val="24"/>
                <w:szCs w:val="24"/>
                <w:lang w:val="ro-RO"/>
              </w:rPr>
              <w:t xml:space="preserve"> în vederea acordării posibilității cetățenilo</w:t>
            </w:r>
            <w:r w:rsidR="003C4B0A">
              <w:rPr>
                <w:rFonts w:ascii="Times New Roman" w:hAnsi="Times New Roman" w:cs="Times New Roman"/>
                <w:sz w:val="24"/>
                <w:szCs w:val="24"/>
                <w:lang w:val="ro-RO"/>
              </w:rPr>
              <w:t>r</w:t>
            </w:r>
            <w:r w:rsidRPr="00F85F66">
              <w:rPr>
                <w:rFonts w:ascii="Times New Roman" w:hAnsi="Times New Roman" w:cs="Times New Roman"/>
                <w:sz w:val="24"/>
                <w:szCs w:val="24"/>
                <w:lang w:val="ro-RO"/>
              </w:rPr>
              <w:t>, reprezentanților societății civile și asociațiilor de profil de a formula propuneri și observații, în data de</w:t>
            </w:r>
            <w:r w:rsidR="00531BAD">
              <w:rPr>
                <w:rFonts w:ascii="Times New Roman" w:hAnsi="Times New Roman" w:cs="Times New Roman"/>
                <w:sz w:val="24"/>
                <w:szCs w:val="24"/>
                <w:lang w:val="ro-RO"/>
              </w:rPr>
              <w:t xml:space="preserve"> 14.03.2022</w:t>
            </w:r>
          </w:p>
        </w:tc>
      </w:tr>
      <w:tr w:rsidR="00864041" w:rsidRPr="00985E85" w14:paraId="5293A46B" w14:textId="77777777" w:rsidTr="00C3698B">
        <w:tc>
          <w:tcPr>
            <w:tcW w:w="2376" w:type="dxa"/>
          </w:tcPr>
          <w:p w14:paraId="65F74B91" w14:textId="77777777" w:rsidR="00864041" w:rsidRPr="00F85F66" w:rsidRDefault="00864041" w:rsidP="005C4B0A">
            <w:pPr>
              <w:tabs>
                <w:tab w:val="left" w:pos="284"/>
              </w:tabs>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2. </w:t>
            </w:r>
            <w:r w:rsidR="005C4B0A" w:rsidRPr="00F85F66">
              <w:rPr>
                <w:rFonts w:ascii="Times New Roman" w:hAnsi="Times New Roman" w:cs="Times New Roman"/>
                <w:sz w:val="24"/>
                <w:szCs w:val="24"/>
                <w:lang w:val="ro-RO"/>
              </w:rPr>
              <w:t>Informarea societății civile cu privire la eventualul impact asupra mediului  în urma implementarii  proiectului de act normativ, precum și efectele asupra sănătății și securității cetățenilor sau diversității biologice.</w:t>
            </w:r>
          </w:p>
        </w:tc>
        <w:tc>
          <w:tcPr>
            <w:tcW w:w="7609" w:type="dxa"/>
          </w:tcPr>
          <w:p w14:paraId="5B1ADCF4" w14:textId="77777777" w:rsidR="005C4B0A" w:rsidRPr="00F85F66" w:rsidRDefault="005C4B0A">
            <w:pPr>
              <w:rPr>
                <w:rFonts w:ascii="Times New Roman" w:hAnsi="Times New Roman" w:cs="Times New Roman"/>
                <w:sz w:val="24"/>
                <w:szCs w:val="24"/>
                <w:lang w:val="ro-RO"/>
              </w:rPr>
            </w:pPr>
          </w:p>
          <w:p w14:paraId="309B7055" w14:textId="77777777" w:rsidR="005C4B0A" w:rsidRPr="00F85F66" w:rsidRDefault="005C4B0A">
            <w:pPr>
              <w:rPr>
                <w:rFonts w:ascii="Times New Roman" w:hAnsi="Times New Roman" w:cs="Times New Roman"/>
                <w:sz w:val="24"/>
                <w:szCs w:val="24"/>
                <w:lang w:val="ro-RO"/>
              </w:rPr>
            </w:pPr>
          </w:p>
          <w:p w14:paraId="563131BD" w14:textId="77777777" w:rsidR="005C4B0A" w:rsidRPr="00F85F66" w:rsidRDefault="005C4B0A">
            <w:pPr>
              <w:rPr>
                <w:rFonts w:ascii="Times New Roman" w:hAnsi="Times New Roman" w:cs="Times New Roman"/>
                <w:sz w:val="24"/>
                <w:szCs w:val="24"/>
                <w:lang w:val="ro-RO"/>
              </w:rPr>
            </w:pPr>
          </w:p>
          <w:p w14:paraId="384DF6BA" w14:textId="77777777" w:rsidR="005C4B0A" w:rsidRPr="00F85F66" w:rsidRDefault="005C4B0A">
            <w:pPr>
              <w:rPr>
                <w:rFonts w:ascii="Times New Roman" w:hAnsi="Times New Roman" w:cs="Times New Roman"/>
                <w:sz w:val="24"/>
                <w:szCs w:val="24"/>
                <w:lang w:val="ro-RO"/>
              </w:rPr>
            </w:pPr>
          </w:p>
          <w:p w14:paraId="21FF19F6" w14:textId="77777777" w:rsidR="00864041" w:rsidRPr="00F85F66" w:rsidRDefault="005C4B0A" w:rsidP="005C4B0A">
            <w:pPr>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Proiectul de act normativ nu se referă la acest subiect. </w:t>
            </w:r>
          </w:p>
        </w:tc>
      </w:tr>
      <w:tr w:rsidR="00864041" w:rsidRPr="00F85F66" w14:paraId="5EFE44F7" w14:textId="77777777" w:rsidTr="00C3698B">
        <w:tc>
          <w:tcPr>
            <w:tcW w:w="2376" w:type="dxa"/>
          </w:tcPr>
          <w:p w14:paraId="0517839A" w14:textId="77777777" w:rsidR="00864041" w:rsidRPr="00F85F66" w:rsidRDefault="00864041" w:rsidP="005C4B0A">
            <w:pPr>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3. </w:t>
            </w:r>
            <w:r w:rsidR="005C4B0A" w:rsidRPr="00F85F66">
              <w:rPr>
                <w:rFonts w:ascii="Times New Roman" w:hAnsi="Times New Roman" w:cs="Times New Roman"/>
                <w:sz w:val="24"/>
                <w:szCs w:val="24"/>
                <w:lang w:val="ro-RO"/>
              </w:rPr>
              <w:t>Alte informații</w:t>
            </w:r>
            <w:r w:rsidRPr="00F85F66">
              <w:rPr>
                <w:rFonts w:ascii="Times New Roman" w:hAnsi="Times New Roman" w:cs="Times New Roman"/>
                <w:sz w:val="24"/>
                <w:szCs w:val="24"/>
                <w:lang w:val="ro-RO"/>
              </w:rPr>
              <w:t xml:space="preserve">. </w:t>
            </w:r>
          </w:p>
        </w:tc>
        <w:tc>
          <w:tcPr>
            <w:tcW w:w="7609" w:type="dxa"/>
          </w:tcPr>
          <w:p w14:paraId="72205F8B" w14:textId="77777777" w:rsidR="00864041" w:rsidRPr="00F85F66" w:rsidRDefault="00864041">
            <w:pPr>
              <w:rPr>
                <w:rFonts w:ascii="Times New Roman" w:hAnsi="Times New Roman" w:cs="Times New Roman"/>
                <w:sz w:val="24"/>
                <w:szCs w:val="24"/>
                <w:lang w:val="ro-RO"/>
              </w:rPr>
            </w:pPr>
          </w:p>
        </w:tc>
      </w:tr>
      <w:tr w:rsidR="00790483" w:rsidRPr="00985E85" w14:paraId="255CEADE" w14:textId="77777777" w:rsidTr="00C3698B">
        <w:tc>
          <w:tcPr>
            <w:tcW w:w="9985" w:type="dxa"/>
            <w:gridSpan w:val="2"/>
          </w:tcPr>
          <w:p w14:paraId="5BA8A01B" w14:textId="77777777" w:rsidR="00790483" w:rsidRPr="00F85F66" w:rsidRDefault="00790483">
            <w:pPr>
              <w:rPr>
                <w:rFonts w:ascii="Times New Roman" w:hAnsi="Times New Roman" w:cs="Times New Roman"/>
                <w:sz w:val="24"/>
                <w:szCs w:val="24"/>
                <w:lang w:val="ro-RO"/>
              </w:rPr>
            </w:pPr>
          </w:p>
          <w:p w14:paraId="6F13069E" w14:textId="77777777" w:rsidR="00790483" w:rsidRPr="00F85F66" w:rsidRDefault="00790483" w:rsidP="00790483">
            <w:pPr>
              <w:rPr>
                <w:rFonts w:ascii="Times New Roman" w:hAnsi="Times New Roman" w:cs="Times New Roman"/>
                <w:b/>
                <w:sz w:val="24"/>
                <w:szCs w:val="24"/>
                <w:lang w:val="ro-RO"/>
              </w:rPr>
            </w:pPr>
            <w:r w:rsidRPr="00F85F66">
              <w:rPr>
                <w:rFonts w:ascii="Times New Roman" w:hAnsi="Times New Roman" w:cs="Times New Roman"/>
                <w:b/>
                <w:sz w:val="24"/>
                <w:szCs w:val="24"/>
                <w:lang w:val="ro-RO"/>
              </w:rPr>
              <w:t>Secțiunea a 8-a: Măsuri de implementare</w:t>
            </w:r>
          </w:p>
          <w:p w14:paraId="47F1E14C" w14:textId="77777777" w:rsidR="00790483" w:rsidRPr="00F85F66" w:rsidRDefault="00790483" w:rsidP="00790483">
            <w:pPr>
              <w:rPr>
                <w:rFonts w:ascii="Times New Roman" w:hAnsi="Times New Roman" w:cs="Times New Roman"/>
                <w:sz w:val="24"/>
                <w:szCs w:val="24"/>
                <w:lang w:val="ro-RO"/>
              </w:rPr>
            </w:pPr>
          </w:p>
        </w:tc>
      </w:tr>
      <w:tr w:rsidR="00790483" w:rsidRPr="00985E85" w14:paraId="4A416D13" w14:textId="77777777" w:rsidTr="00C3698B">
        <w:tc>
          <w:tcPr>
            <w:tcW w:w="2376" w:type="dxa"/>
          </w:tcPr>
          <w:p w14:paraId="78AAFA59" w14:textId="77777777" w:rsidR="00790483" w:rsidRPr="00F85F66" w:rsidRDefault="00790483" w:rsidP="002A3F0F">
            <w:pPr>
              <w:tabs>
                <w:tab w:val="left" w:pos="284"/>
              </w:tabs>
              <w:ind w:right="-108"/>
              <w:rPr>
                <w:rFonts w:ascii="Times New Roman" w:hAnsi="Times New Roman" w:cs="Times New Roman"/>
                <w:sz w:val="24"/>
                <w:szCs w:val="24"/>
                <w:lang w:val="ro-RO"/>
              </w:rPr>
            </w:pPr>
            <w:r w:rsidRPr="00F85F66">
              <w:rPr>
                <w:rFonts w:ascii="Times New Roman" w:hAnsi="Times New Roman" w:cs="Times New Roman"/>
                <w:sz w:val="24"/>
                <w:szCs w:val="24"/>
                <w:lang w:val="ro-RO"/>
              </w:rPr>
              <w:lastRenderedPageBreak/>
              <w:t>1.Măsurile de punere în aplicare a proiectului de act normativ de către autoritățile administrației publice centrale și/sau locale-înființarea unor noi organisme sau extinderea competențelor instituțiilor existente</w:t>
            </w:r>
          </w:p>
        </w:tc>
        <w:tc>
          <w:tcPr>
            <w:tcW w:w="7609" w:type="dxa"/>
          </w:tcPr>
          <w:p w14:paraId="365BBB96" w14:textId="77777777" w:rsidR="00537E2E" w:rsidRDefault="00601A5C" w:rsidP="00537E2E">
            <w:pPr>
              <w:tabs>
                <w:tab w:val="left" w:pos="0"/>
              </w:tabs>
              <w:rPr>
                <w:rFonts w:ascii="Times New Roman" w:hAnsi="Times New Roman" w:cs="Times New Roman"/>
                <w:sz w:val="24"/>
                <w:szCs w:val="24"/>
                <w:lang w:val="ro-RO"/>
              </w:rPr>
            </w:pPr>
            <w:r>
              <w:rPr>
                <w:rFonts w:ascii="Times New Roman" w:hAnsi="Times New Roman" w:cs="Times New Roman"/>
                <w:sz w:val="24"/>
                <w:szCs w:val="24"/>
                <w:lang w:val="ro-RO"/>
              </w:rPr>
              <w:t>MCID va crea o nouă direcție în cadrul ADR</w:t>
            </w:r>
            <w:r w:rsidR="00537E2E">
              <w:rPr>
                <w:rFonts w:ascii="Times New Roman" w:hAnsi="Times New Roman" w:cs="Times New Roman"/>
                <w:sz w:val="24"/>
                <w:szCs w:val="24"/>
                <w:lang w:val="ro-RO"/>
              </w:rPr>
              <w:t>,</w:t>
            </w:r>
            <w:r>
              <w:rPr>
                <w:rFonts w:ascii="Times New Roman" w:hAnsi="Times New Roman" w:cs="Times New Roman"/>
                <w:sz w:val="24"/>
                <w:szCs w:val="24"/>
                <w:lang w:val="ro-RO"/>
              </w:rPr>
              <w:t xml:space="preserve"> care va acționa în calitate de administrator al platformei naționale de interoperabilitate. </w:t>
            </w:r>
          </w:p>
          <w:p w14:paraId="44B652D2" w14:textId="5A48CFE0" w:rsidR="002A3F0F" w:rsidRPr="00F85F66" w:rsidRDefault="00601A5C" w:rsidP="00537E2E">
            <w:pPr>
              <w:tabs>
                <w:tab w:val="left" w:pos="0"/>
              </w:tabs>
              <w:jc w:val="both"/>
              <w:rPr>
                <w:rFonts w:ascii="Times New Roman" w:hAnsi="Times New Roman" w:cs="Times New Roman"/>
                <w:sz w:val="24"/>
                <w:szCs w:val="24"/>
                <w:lang w:val="ro-RO"/>
              </w:rPr>
            </w:pPr>
            <w:r>
              <w:rPr>
                <w:rFonts w:ascii="Times New Roman" w:hAnsi="Times New Roman" w:cs="Times New Roman"/>
                <w:sz w:val="24"/>
                <w:szCs w:val="24"/>
                <w:lang w:val="ro-RO"/>
              </w:rPr>
              <w:t>Pentru atingerea scopului legii, ADR va înființa Registrul Național al Registrelor (RNR), ca parte a NRRI. Structura și conținutul datelor și cunoștințelor din RNR se aprobă prin Ordin al Ministrului Cercetării, Inovării și Digitalizării, la propunerea președintelui ADR.</w:t>
            </w:r>
          </w:p>
          <w:p w14:paraId="21941DA1" w14:textId="7BD03844" w:rsidR="00790483" w:rsidRPr="00F85F66" w:rsidRDefault="00790483" w:rsidP="003D5A19">
            <w:pPr>
              <w:rPr>
                <w:rFonts w:ascii="Times New Roman" w:hAnsi="Times New Roman" w:cs="Times New Roman"/>
                <w:sz w:val="24"/>
                <w:szCs w:val="24"/>
                <w:lang w:val="ro-RO"/>
              </w:rPr>
            </w:pPr>
          </w:p>
        </w:tc>
      </w:tr>
      <w:tr w:rsidR="00790483" w:rsidRPr="00F85F66" w14:paraId="52C16005" w14:textId="77777777" w:rsidTr="00C3698B">
        <w:tc>
          <w:tcPr>
            <w:tcW w:w="2376" w:type="dxa"/>
          </w:tcPr>
          <w:p w14:paraId="4B024599" w14:textId="77777777" w:rsidR="00790483" w:rsidRPr="00F85F66" w:rsidRDefault="00790483" w:rsidP="003D5A19">
            <w:pPr>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3. Alte informații. </w:t>
            </w:r>
          </w:p>
        </w:tc>
        <w:tc>
          <w:tcPr>
            <w:tcW w:w="7609" w:type="dxa"/>
          </w:tcPr>
          <w:p w14:paraId="3134D44D" w14:textId="77777777" w:rsidR="00790483" w:rsidRPr="00F85F66" w:rsidRDefault="002A3F0F" w:rsidP="003D5A19">
            <w:pPr>
              <w:rPr>
                <w:rFonts w:ascii="Times New Roman" w:hAnsi="Times New Roman" w:cs="Times New Roman"/>
                <w:sz w:val="24"/>
                <w:szCs w:val="24"/>
                <w:lang w:val="ro-RO"/>
              </w:rPr>
            </w:pPr>
            <w:r w:rsidRPr="00F85F66">
              <w:rPr>
                <w:rFonts w:ascii="Times New Roman" w:hAnsi="Times New Roman" w:cs="Times New Roman"/>
                <w:sz w:val="24"/>
                <w:szCs w:val="24"/>
                <w:lang w:val="ro-RO"/>
              </w:rPr>
              <w:t>Nu au fost identificate</w:t>
            </w:r>
          </w:p>
        </w:tc>
      </w:tr>
    </w:tbl>
    <w:p w14:paraId="216D8633" w14:textId="77777777" w:rsidR="00537E2E" w:rsidRDefault="00537E2E">
      <w:pPr>
        <w:rPr>
          <w:rFonts w:ascii="Times New Roman" w:hAnsi="Times New Roman" w:cs="Times New Roman"/>
          <w:sz w:val="24"/>
          <w:szCs w:val="24"/>
          <w:lang w:val="ro-RO"/>
        </w:rPr>
      </w:pPr>
    </w:p>
    <w:p w14:paraId="5F8D75AF" w14:textId="783842F4" w:rsidR="00864041" w:rsidRPr="00F85F66" w:rsidRDefault="00D74809" w:rsidP="00537E2E">
      <w:pPr>
        <w:jc w:val="both"/>
        <w:rPr>
          <w:rFonts w:ascii="Times New Roman" w:hAnsi="Times New Roman" w:cs="Times New Roman"/>
          <w:sz w:val="24"/>
          <w:szCs w:val="24"/>
          <w:lang w:val="ro-RO"/>
        </w:rPr>
      </w:pPr>
      <w:r w:rsidRPr="00F85F66">
        <w:rPr>
          <w:rFonts w:ascii="Times New Roman" w:hAnsi="Times New Roman" w:cs="Times New Roman"/>
          <w:sz w:val="24"/>
          <w:szCs w:val="24"/>
          <w:lang w:val="ro-RO"/>
        </w:rPr>
        <w:t xml:space="preserve">Față de cele prezentate, a fost </w:t>
      </w:r>
      <w:r w:rsidRPr="003C4B0A">
        <w:rPr>
          <w:rFonts w:ascii="Times New Roman" w:hAnsi="Times New Roman" w:cs="Times New Roman"/>
          <w:sz w:val="24"/>
          <w:szCs w:val="24"/>
          <w:lang w:val="ro-RO"/>
        </w:rPr>
        <w:t xml:space="preserve">promovată prezenta </w:t>
      </w:r>
      <w:r w:rsidR="003C4B0A" w:rsidRPr="003C4B0A">
        <w:rPr>
          <w:rFonts w:ascii="Times New Roman" w:hAnsi="Times New Roman" w:cs="Times New Roman"/>
          <w:sz w:val="24"/>
          <w:szCs w:val="24"/>
          <w:lang w:val="ro-RO"/>
        </w:rPr>
        <w:t>Lege privind schimbul de date între sisteme informatice și crearea platformei naționale de interoperabilitate</w:t>
      </w:r>
      <w:r w:rsidR="003C4B0A">
        <w:rPr>
          <w:rFonts w:ascii="Times New Roman" w:hAnsi="Times New Roman" w:cs="Times New Roman"/>
          <w:sz w:val="24"/>
          <w:szCs w:val="24"/>
          <w:lang w:val="ro-RO"/>
        </w:rPr>
        <w:t xml:space="preserve">. </w:t>
      </w:r>
    </w:p>
    <w:sectPr w:rsidR="00864041" w:rsidRPr="00F85F66" w:rsidSect="00F85F66">
      <w:footerReference w:type="default" r:id="rId8"/>
      <w:pgSz w:w="11907" w:h="16839"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00BC1" w14:textId="77777777" w:rsidR="00450A0B" w:rsidRDefault="00450A0B" w:rsidP="00A402B5">
      <w:pPr>
        <w:spacing w:after="0" w:line="240" w:lineRule="auto"/>
      </w:pPr>
      <w:r>
        <w:separator/>
      </w:r>
    </w:p>
  </w:endnote>
  <w:endnote w:type="continuationSeparator" w:id="0">
    <w:p w14:paraId="46406FFA" w14:textId="77777777" w:rsidR="00450A0B" w:rsidRDefault="00450A0B" w:rsidP="00A40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058003"/>
      <w:docPartObj>
        <w:docPartGallery w:val="Page Numbers (Bottom of Page)"/>
        <w:docPartUnique/>
      </w:docPartObj>
    </w:sdtPr>
    <w:sdtEndPr>
      <w:rPr>
        <w:rFonts w:ascii="Times New Roman" w:hAnsi="Times New Roman" w:cs="Times New Roman"/>
        <w:noProof/>
        <w:sz w:val="20"/>
        <w:szCs w:val="20"/>
      </w:rPr>
    </w:sdtEndPr>
    <w:sdtContent>
      <w:p w14:paraId="584B8A28" w14:textId="4A23CC78" w:rsidR="00D40A75" w:rsidRPr="00D40A75" w:rsidRDefault="00D40A75">
        <w:pPr>
          <w:pStyle w:val="Footer"/>
          <w:jc w:val="right"/>
          <w:rPr>
            <w:rFonts w:ascii="Times New Roman" w:hAnsi="Times New Roman" w:cs="Times New Roman"/>
            <w:sz w:val="20"/>
            <w:szCs w:val="20"/>
          </w:rPr>
        </w:pPr>
        <w:r w:rsidRPr="00D40A75">
          <w:rPr>
            <w:rFonts w:ascii="Times New Roman" w:hAnsi="Times New Roman" w:cs="Times New Roman"/>
            <w:sz w:val="20"/>
            <w:szCs w:val="20"/>
          </w:rPr>
          <w:fldChar w:fldCharType="begin"/>
        </w:r>
        <w:r w:rsidRPr="00D40A75">
          <w:rPr>
            <w:rFonts w:ascii="Times New Roman" w:hAnsi="Times New Roman" w:cs="Times New Roman"/>
            <w:sz w:val="20"/>
            <w:szCs w:val="20"/>
          </w:rPr>
          <w:instrText xml:space="preserve"> PAGE   \* MERGEFORMAT </w:instrText>
        </w:r>
        <w:r w:rsidRPr="00D40A75">
          <w:rPr>
            <w:rFonts w:ascii="Times New Roman" w:hAnsi="Times New Roman" w:cs="Times New Roman"/>
            <w:sz w:val="20"/>
            <w:szCs w:val="20"/>
          </w:rPr>
          <w:fldChar w:fldCharType="separate"/>
        </w:r>
        <w:r w:rsidR="00C25D85">
          <w:rPr>
            <w:rFonts w:ascii="Times New Roman" w:hAnsi="Times New Roman" w:cs="Times New Roman"/>
            <w:noProof/>
            <w:sz w:val="20"/>
            <w:szCs w:val="20"/>
          </w:rPr>
          <w:t>6</w:t>
        </w:r>
        <w:r w:rsidRPr="00D40A75">
          <w:rPr>
            <w:rFonts w:ascii="Times New Roman" w:hAnsi="Times New Roman" w:cs="Times New Roman"/>
            <w:noProof/>
            <w:sz w:val="20"/>
            <w:szCs w:val="20"/>
          </w:rPr>
          <w:fldChar w:fldCharType="end"/>
        </w:r>
      </w:p>
    </w:sdtContent>
  </w:sdt>
  <w:p w14:paraId="14E412F0" w14:textId="77777777" w:rsidR="00A402B5" w:rsidRPr="00C3698B" w:rsidRDefault="00A402B5">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730DA" w14:textId="77777777" w:rsidR="00450A0B" w:rsidRDefault="00450A0B" w:rsidP="00A402B5">
      <w:pPr>
        <w:spacing w:after="0" w:line="240" w:lineRule="auto"/>
      </w:pPr>
      <w:r>
        <w:separator/>
      </w:r>
    </w:p>
  </w:footnote>
  <w:footnote w:type="continuationSeparator" w:id="0">
    <w:p w14:paraId="49A51E91" w14:textId="77777777" w:rsidR="00450A0B" w:rsidRDefault="00450A0B" w:rsidP="00A40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95396"/>
    <w:multiLevelType w:val="multilevel"/>
    <w:tmpl w:val="28468836"/>
    <w:lvl w:ilvl="0">
      <w:start w:val="1"/>
      <w:numFmt w:val="decimal"/>
      <w:lvlText w:val="%1."/>
      <w:lvlJc w:val="left"/>
      <w:pPr>
        <w:ind w:left="720" w:hanging="360"/>
      </w:pPr>
      <w:rPr>
        <w:rFonts w:hint="default"/>
        <w:vertAlign w:val="baselin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E476409"/>
    <w:multiLevelType w:val="multilevel"/>
    <w:tmpl w:val="7C80A7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1BF24A9E"/>
    <w:multiLevelType w:val="hybridMultilevel"/>
    <w:tmpl w:val="71D69E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9404EB"/>
    <w:multiLevelType w:val="hybridMultilevel"/>
    <w:tmpl w:val="0FE648D0"/>
    <w:lvl w:ilvl="0" w:tplc="6A2C8A1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224C34"/>
    <w:multiLevelType w:val="hybridMultilevel"/>
    <w:tmpl w:val="328EE59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3D5226E"/>
    <w:multiLevelType w:val="hybridMultilevel"/>
    <w:tmpl w:val="F96079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DB0032"/>
    <w:multiLevelType w:val="hybridMultilevel"/>
    <w:tmpl w:val="439C3EE2"/>
    <w:numStyleLink w:val="Marcatori"/>
  </w:abstractNum>
  <w:abstractNum w:abstractNumId="7" w15:restartNumberingAfterBreak="0">
    <w:nsid w:val="38706845"/>
    <w:multiLevelType w:val="hybridMultilevel"/>
    <w:tmpl w:val="04801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B453DC"/>
    <w:multiLevelType w:val="hybridMultilevel"/>
    <w:tmpl w:val="0BE21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197350"/>
    <w:multiLevelType w:val="hybridMultilevel"/>
    <w:tmpl w:val="439C3EE2"/>
    <w:styleLink w:val="Marcatori"/>
    <w:lvl w:ilvl="0" w:tplc="C03C3E9C">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BC2A1C">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6C54D2">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42D57A">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CEACDE">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C8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5CCCD2">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9416AA">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DCEF0C">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0C16237"/>
    <w:multiLevelType w:val="hybridMultilevel"/>
    <w:tmpl w:val="CEE6D3CC"/>
    <w:lvl w:ilvl="0" w:tplc="D766E6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E23E2C"/>
    <w:multiLevelType w:val="hybridMultilevel"/>
    <w:tmpl w:val="10DC3F4C"/>
    <w:lvl w:ilvl="0" w:tplc="2A0671D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C917D43"/>
    <w:multiLevelType w:val="hybridMultilevel"/>
    <w:tmpl w:val="8F4AA99A"/>
    <w:lvl w:ilvl="0" w:tplc="1C207E88">
      <w:start w:val="1"/>
      <w:numFmt w:val="lowerLetter"/>
      <w:lvlText w:val="%1)"/>
      <w:lvlJc w:val="left"/>
      <w:pPr>
        <w:ind w:left="360" w:hanging="360"/>
      </w:pPr>
      <w:rPr>
        <w:rFonts w:asciiTheme="minorHAnsi" w:eastAsiaTheme="minorHAnsi" w:hAnsiTheme="minorHAnsi" w:cstheme="minorBid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101290D"/>
    <w:multiLevelType w:val="hybridMultilevel"/>
    <w:tmpl w:val="8EAE35C2"/>
    <w:lvl w:ilvl="0" w:tplc="C65A25B4">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3"/>
  </w:num>
  <w:num w:numId="3">
    <w:abstractNumId w:val="0"/>
  </w:num>
  <w:num w:numId="4">
    <w:abstractNumId w:val="3"/>
  </w:num>
  <w:num w:numId="5">
    <w:abstractNumId w:val="1"/>
  </w:num>
  <w:num w:numId="6">
    <w:abstractNumId w:val="12"/>
  </w:num>
  <w:num w:numId="7">
    <w:abstractNumId w:val="7"/>
  </w:num>
  <w:num w:numId="8">
    <w:abstractNumId w:val="5"/>
  </w:num>
  <w:num w:numId="9">
    <w:abstractNumId w:val="4"/>
  </w:num>
  <w:num w:numId="10">
    <w:abstractNumId w:val="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ulia Bidica">
    <w15:presenceInfo w15:providerId="Windows Live" w15:userId="bdde2663b1de74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21F"/>
    <w:rsid w:val="00004CBE"/>
    <w:rsid w:val="00062FCF"/>
    <w:rsid w:val="00084871"/>
    <w:rsid w:val="000919BA"/>
    <w:rsid w:val="00094F56"/>
    <w:rsid w:val="000C3D0A"/>
    <w:rsid w:val="000E6853"/>
    <w:rsid w:val="00182574"/>
    <w:rsid w:val="00185B4F"/>
    <w:rsid w:val="001A5AD4"/>
    <w:rsid w:val="00217348"/>
    <w:rsid w:val="0023621D"/>
    <w:rsid w:val="00243DBB"/>
    <w:rsid w:val="00255F67"/>
    <w:rsid w:val="002A3F0F"/>
    <w:rsid w:val="002D2AC9"/>
    <w:rsid w:val="00324E8C"/>
    <w:rsid w:val="00327892"/>
    <w:rsid w:val="00371AED"/>
    <w:rsid w:val="00381434"/>
    <w:rsid w:val="003C4B0A"/>
    <w:rsid w:val="003D68F1"/>
    <w:rsid w:val="00423770"/>
    <w:rsid w:val="00446B3B"/>
    <w:rsid w:val="00450A0B"/>
    <w:rsid w:val="00464067"/>
    <w:rsid w:val="00465464"/>
    <w:rsid w:val="004719EF"/>
    <w:rsid w:val="00483A5A"/>
    <w:rsid w:val="00530A03"/>
    <w:rsid w:val="00531BAD"/>
    <w:rsid w:val="00537E2E"/>
    <w:rsid w:val="005614DF"/>
    <w:rsid w:val="00565DA3"/>
    <w:rsid w:val="005C4B0A"/>
    <w:rsid w:val="005D3F93"/>
    <w:rsid w:val="005E49DA"/>
    <w:rsid w:val="00601A5C"/>
    <w:rsid w:val="006329E6"/>
    <w:rsid w:val="00670548"/>
    <w:rsid w:val="00695DB2"/>
    <w:rsid w:val="006B7412"/>
    <w:rsid w:val="006C1DF5"/>
    <w:rsid w:val="006D676D"/>
    <w:rsid w:val="006E4A24"/>
    <w:rsid w:val="00714482"/>
    <w:rsid w:val="00731A90"/>
    <w:rsid w:val="00781DDE"/>
    <w:rsid w:val="00790483"/>
    <w:rsid w:val="007B31DC"/>
    <w:rsid w:val="007D646A"/>
    <w:rsid w:val="007E131C"/>
    <w:rsid w:val="007E1BEB"/>
    <w:rsid w:val="007F185F"/>
    <w:rsid w:val="00816195"/>
    <w:rsid w:val="00822397"/>
    <w:rsid w:val="00864041"/>
    <w:rsid w:val="008767E1"/>
    <w:rsid w:val="008C1373"/>
    <w:rsid w:val="008C6B2C"/>
    <w:rsid w:val="008D2706"/>
    <w:rsid w:val="008D3688"/>
    <w:rsid w:val="00910D5B"/>
    <w:rsid w:val="00933156"/>
    <w:rsid w:val="00985E85"/>
    <w:rsid w:val="009C0A5E"/>
    <w:rsid w:val="009C7B2E"/>
    <w:rsid w:val="009D38FD"/>
    <w:rsid w:val="00A402B5"/>
    <w:rsid w:val="00A52897"/>
    <w:rsid w:val="00A5531B"/>
    <w:rsid w:val="00A82EAD"/>
    <w:rsid w:val="00A8621F"/>
    <w:rsid w:val="00AA3949"/>
    <w:rsid w:val="00AC428A"/>
    <w:rsid w:val="00AD47A8"/>
    <w:rsid w:val="00AD665B"/>
    <w:rsid w:val="00AF5FE9"/>
    <w:rsid w:val="00BA3B39"/>
    <w:rsid w:val="00BA57B2"/>
    <w:rsid w:val="00BD19B4"/>
    <w:rsid w:val="00BF5EAF"/>
    <w:rsid w:val="00C16671"/>
    <w:rsid w:val="00C25D85"/>
    <w:rsid w:val="00C3698B"/>
    <w:rsid w:val="00C500C9"/>
    <w:rsid w:val="00C51001"/>
    <w:rsid w:val="00C54AE5"/>
    <w:rsid w:val="00C61D31"/>
    <w:rsid w:val="00C92D24"/>
    <w:rsid w:val="00CB30FC"/>
    <w:rsid w:val="00D00397"/>
    <w:rsid w:val="00D22895"/>
    <w:rsid w:val="00D23D6C"/>
    <w:rsid w:val="00D40A75"/>
    <w:rsid w:val="00D61683"/>
    <w:rsid w:val="00D74383"/>
    <w:rsid w:val="00D74809"/>
    <w:rsid w:val="00DB12FB"/>
    <w:rsid w:val="00DC73DD"/>
    <w:rsid w:val="00DD0667"/>
    <w:rsid w:val="00E54457"/>
    <w:rsid w:val="00E800A9"/>
    <w:rsid w:val="00EA74B8"/>
    <w:rsid w:val="00EC2CAE"/>
    <w:rsid w:val="00ED4724"/>
    <w:rsid w:val="00EF51C9"/>
    <w:rsid w:val="00F1157C"/>
    <w:rsid w:val="00F135C2"/>
    <w:rsid w:val="00F3340C"/>
    <w:rsid w:val="00F813AB"/>
    <w:rsid w:val="00F8534A"/>
    <w:rsid w:val="00F85F66"/>
    <w:rsid w:val="00FC2C9B"/>
    <w:rsid w:val="00FD5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FC609"/>
  <w15:docId w15:val="{35EAF13B-4E8F-469F-B2F8-B05EE28E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62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8621F"/>
    <w:pPr>
      <w:ind w:left="720"/>
      <w:contextualSpacing/>
    </w:pPr>
  </w:style>
  <w:style w:type="paragraph" w:styleId="Header">
    <w:name w:val="header"/>
    <w:basedOn w:val="Normal"/>
    <w:link w:val="HeaderChar"/>
    <w:uiPriority w:val="99"/>
    <w:unhideWhenUsed/>
    <w:rsid w:val="00A402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2B5"/>
  </w:style>
  <w:style w:type="paragraph" w:styleId="Footer">
    <w:name w:val="footer"/>
    <w:basedOn w:val="Normal"/>
    <w:link w:val="FooterChar"/>
    <w:uiPriority w:val="99"/>
    <w:unhideWhenUsed/>
    <w:rsid w:val="00A402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2B5"/>
  </w:style>
  <w:style w:type="character" w:styleId="Hyperlink">
    <w:name w:val="Hyperlink"/>
    <w:basedOn w:val="DefaultParagraphFont"/>
    <w:uiPriority w:val="99"/>
    <w:semiHidden/>
    <w:unhideWhenUsed/>
    <w:rsid w:val="007F185F"/>
    <w:rPr>
      <w:color w:val="0000FF"/>
      <w:u w:val="single"/>
    </w:rPr>
  </w:style>
  <w:style w:type="paragraph" w:customStyle="1" w:styleId="CorpA">
    <w:name w:val="Corp A"/>
    <w:rsid w:val="000919BA"/>
    <w:pPr>
      <w:spacing w:after="160" w:line="256" w:lineRule="auto"/>
    </w:pPr>
    <w:rPr>
      <w:rFonts w:ascii="Calibri" w:eastAsia="Calibri" w:hAnsi="Calibri" w:cs="Calibri"/>
      <w:color w:val="000000"/>
      <w:u w:color="000000"/>
    </w:rPr>
  </w:style>
  <w:style w:type="numbering" w:customStyle="1" w:styleId="Marcatori">
    <w:name w:val="Marcatori"/>
    <w:rsid w:val="002D2AC9"/>
    <w:pPr>
      <w:numPr>
        <w:numId w:val="15"/>
      </w:numPr>
    </w:pPr>
  </w:style>
  <w:style w:type="paragraph" w:styleId="Revision">
    <w:name w:val="Revision"/>
    <w:hidden/>
    <w:uiPriority w:val="99"/>
    <w:semiHidden/>
    <w:rsid w:val="00F813AB"/>
    <w:pPr>
      <w:spacing w:after="0" w:line="240" w:lineRule="auto"/>
    </w:pPr>
  </w:style>
  <w:style w:type="character" w:styleId="CommentReference">
    <w:name w:val="annotation reference"/>
    <w:basedOn w:val="DefaultParagraphFont"/>
    <w:uiPriority w:val="99"/>
    <w:semiHidden/>
    <w:unhideWhenUsed/>
    <w:rsid w:val="00F813AB"/>
    <w:rPr>
      <w:sz w:val="16"/>
      <w:szCs w:val="16"/>
    </w:rPr>
  </w:style>
  <w:style w:type="paragraph" w:styleId="CommentText">
    <w:name w:val="annotation text"/>
    <w:basedOn w:val="Normal"/>
    <w:link w:val="CommentTextChar"/>
    <w:uiPriority w:val="99"/>
    <w:semiHidden/>
    <w:unhideWhenUsed/>
    <w:rsid w:val="00F813AB"/>
    <w:pPr>
      <w:spacing w:line="240" w:lineRule="auto"/>
    </w:pPr>
    <w:rPr>
      <w:sz w:val="20"/>
      <w:szCs w:val="20"/>
    </w:rPr>
  </w:style>
  <w:style w:type="character" w:customStyle="1" w:styleId="CommentTextChar">
    <w:name w:val="Comment Text Char"/>
    <w:basedOn w:val="DefaultParagraphFont"/>
    <w:link w:val="CommentText"/>
    <w:uiPriority w:val="99"/>
    <w:semiHidden/>
    <w:rsid w:val="00F813AB"/>
    <w:rPr>
      <w:sz w:val="20"/>
      <w:szCs w:val="20"/>
    </w:rPr>
  </w:style>
  <w:style w:type="paragraph" w:styleId="CommentSubject">
    <w:name w:val="annotation subject"/>
    <w:basedOn w:val="CommentText"/>
    <w:next w:val="CommentText"/>
    <w:link w:val="CommentSubjectChar"/>
    <w:uiPriority w:val="99"/>
    <w:semiHidden/>
    <w:unhideWhenUsed/>
    <w:rsid w:val="00F813AB"/>
    <w:rPr>
      <w:b/>
      <w:bCs/>
    </w:rPr>
  </w:style>
  <w:style w:type="character" w:customStyle="1" w:styleId="CommentSubjectChar">
    <w:name w:val="Comment Subject Char"/>
    <w:basedOn w:val="CommentTextChar"/>
    <w:link w:val="CommentSubject"/>
    <w:uiPriority w:val="99"/>
    <w:semiHidden/>
    <w:rsid w:val="00F813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5849">
      <w:bodyDiv w:val="1"/>
      <w:marLeft w:val="0"/>
      <w:marRight w:val="0"/>
      <w:marTop w:val="0"/>
      <w:marBottom w:val="0"/>
      <w:divBdr>
        <w:top w:val="none" w:sz="0" w:space="0" w:color="auto"/>
        <w:left w:val="none" w:sz="0" w:space="0" w:color="auto"/>
        <w:bottom w:val="none" w:sz="0" w:space="0" w:color="auto"/>
        <w:right w:val="none" w:sz="0" w:space="0" w:color="auto"/>
      </w:divBdr>
    </w:div>
    <w:div w:id="438065704">
      <w:bodyDiv w:val="1"/>
      <w:marLeft w:val="0"/>
      <w:marRight w:val="0"/>
      <w:marTop w:val="0"/>
      <w:marBottom w:val="0"/>
      <w:divBdr>
        <w:top w:val="none" w:sz="0" w:space="0" w:color="auto"/>
        <w:left w:val="none" w:sz="0" w:space="0" w:color="auto"/>
        <w:bottom w:val="none" w:sz="0" w:space="0" w:color="auto"/>
        <w:right w:val="none" w:sz="0" w:space="0" w:color="auto"/>
      </w:divBdr>
    </w:div>
    <w:div w:id="443575781">
      <w:bodyDiv w:val="1"/>
      <w:marLeft w:val="0"/>
      <w:marRight w:val="0"/>
      <w:marTop w:val="0"/>
      <w:marBottom w:val="0"/>
      <w:divBdr>
        <w:top w:val="none" w:sz="0" w:space="0" w:color="auto"/>
        <w:left w:val="none" w:sz="0" w:space="0" w:color="auto"/>
        <w:bottom w:val="none" w:sz="0" w:space="0" w:color="auto"/>
        <w:right w:val="none" w:sz="0" w:space="0" w:color="auto"/>
      </w:divBdr>
    </w:div>
    <w:div w:id="467671482">
      <w:bodyDiv w:val="1"/>
      <w:marLeft w:val="0"/>
      <w:marRight w:val="0"/>
      <w:marTop w:val="0"/>
      <w:marBottom w:val="0"/>
      <w:divBdr>
        <w:top w:val="none" w:sz="0" w:space="0" w:color="auto"/>
        <w:left w:val="none" w:sz="0" w:space="0" w:color="auto"/>
        <w:bottom w:val="none" w:sz="0" w:space="0" w:color="auto"/>
        <w:right w:val="none" w:sz="0" w:space="0" w:color="auto"/>
      </w:divBdr>
    </w:div>
    <w:div w:id="613826946">
      <w:bodyDiv w:val="1"/>
      <w:marLeft w:val="0"/>
      <w:marRight w:val="0"/>
      <w:marTop w:val="0"/>
      <w:marBottom w:val="0"/>
      <w:divBdr>
        <w:top w:val="none" w:sz="0" w:space="0" w:color="auto"/>
        <w:left w:val="none" w:sz="0" w:space="0" w:color="auto"/>
        <w:bottom w:val="none" w:sz="0" w:space="0" w:color="auto"/>
        <w:right w:val="none" w:sz="0" w:space="0" w:color="auto"/>
      </w:divBdr>
    </w:div>
    <w:div w:id="737745811">
      <w:bodyDiv w:val="1"/>
      <w:marLeft w:val="0"/>
      <w:marRight w:val="0"/>
      <w:marTop w:val="0"/>
      <w:marBottom w:val="0"/>
      <w:divBdr>
        <w:top w:val="none" w:sz="0" w:space="0" w:color="auto"/>
        <w:left w:val="none" w:sz="0" w:space="0" w:color="auto"/>
        <w:bottom w:val="none" w:sz="0" w:space="0" w:color="auto"/>
        <w:right w:val="none" w:sz="0" w:space="0" w:color="auto"/>
      </w:divBdr>
    </w:div>
    <w:div w:id="823276829">
      <w:bodyDiv w:val="1"/>
      <w:marLeft w:val="0"/>
      <w:marRight w:val="0"/>
      <w:marTop w:val="0"/>
      <w:marBottom w:val="0"/>
      <w:divBdr>
        <w:top w:val="none" w:sz="0" w:space="0" w:color="auto"/>
        <w:left w:val="none" w:sz="0" w:space="0" w:color="auto"/>
        <w:bottom w:val="none" w:sz="0" w:space="0" w:color="auto"/>
        <w:right w:val="none" w:sz="0" w:space="0" w:color="auto"/>
      </w:divBdr>
    </w:div>
    <w:div w:id="941188307">
      <w:bodyDiv w:val="1"/>
      <w:marLeft w:val="0"/>
      <w:marRight w:val="0"/>
      <w:marTop w:val="0"/>
      <w:marBottom w:val="0"/>
      <w:divBdr>
        <w:top w:val="none" w:sz="0" w:space="0" w:color="auto"/>
        <w:left w:val="none" w:sz="0" w:space="0" w:color="auto"/>
        <w:bottom w:val="none" w:sz="0" w:space="0" w:color="auto"/>
        <w:right w:val="none" w:sz="0" w:space="0" w:color="auto"/>
      </w:divBdr>
    </w:div>
    <w:div w:id="1224371404">
      <w:bodyDiv w:val="1"/>
      <w:marLeft w:val="0"/>
      <w:marRight w:val="0"/>
      <w:marTop w:val="0"/>
      <w:marBottom w:val="0"/>
      <w:divBdr>
        <w:top w:val="none" w:sz="0" w:space="0" w:color="auto"/>
        <w:left w:val="none" w:sz="0" w:space="0" w:color="auto"/>
        <w:bottom w:val="none" w:sz="0" w:space="0" w:color="auto"/>
        <w:right w:val="none" w:sz="0" w:space="0" w:color="auto"/>
      </w:divBdr>
    </w:div>
    <w:div w:id="1466965062">
      <w:bodyDiv w:val="1"/>
      <w:marLeft w:val="0"/>
      <w:marRight w:val="0"/>
      <w:marTop w:val="0"/>
      <w:marBottom w:val="0"/>
      <w:divBdr>
        <w:top w:val="none" w:sz="0" w:space="0" w:color="auto"/>
        <w:left w:val="none" w:sz="0" w:space="0" w:color="auto"/>
        <w:bottom w:val="none" w:sz="0" w:space="0" w:color="auto"/>
        <w:right w:val="none" w:sz="0" w:space="0" w:color="auto"/>
      </w:divBdr>
    </w:div>
    <w:div w:id="1481842596">
      <w:bodyDiv w:val="1"/>
      <w:marLeft w:val="0"/>
      <w:marRight w:val="0"/>
      <w:marTop w:val="0"/>
      <w:marBottom w:val="0"/>
      <w:divBdr>
        <w:top w:val="none" w:sz="0" w:space="0" w:color="auto"/>
        <w:left w:val="none" w:sz="0" w:space="0" w:color="auto"/>
        <w:bottom w:val="none" w:sz="0" w:space="0" w:color="auto"/>
        <w:right w:val="none" w:sz="0" w:space="0" w:color="auto"/>
      </w:divBdr>
    </w:div>
    <w:div w:id="1681544972">
      <w:bodyDiv w:val="1"/>
      <w:marLeft w:val="0"/>
      <w:marRight w:val="0"/>
      <w:marTop w:val="0"/>
      <w:marBottom w:val="0"/>
      <w:divBdr>
        <w:top w:val="none" w:sz="0" w:space="0" w:color="auto"/>
        <w:left w:val="none" w:sz="0" w:space="0" w:color="auto"/>
        <w:bottom w:val="none" w:sz="0" w:space="0" w:color="auto"/>
        <w:right w:val="none" w:sz="0" w:space="0" w:color="auto"/>
      </w:divBdr>
    </w:div>
    <w:div w:id="1819377152">
      <w:bodyDiv w:val="1"/>
      <w:marLeft w:val="0"/>
      <w:marRight w:val="0"/>
      <w:marTop w:val="0"/>
      <w:marBottom w:val="0"/>
      <w:divBdr>
        <w:top w:val="none" w:sz="0" w:space="0" w:color="auto"/>
        <w:left w:val="none" w:sz="0" w:space="0" w:color="auto"/>
        <w:bottom w:val="none" w:sz="0" w:space="0" w:color="auto"/>
        <w:right w:val="none" w:sz="0" w:space="0" w:color="auto"/>
      </w:divBdr>
    </w:div>
    <w:div w:id="1896113555">
      <w:bodyDiv w:val="1"/>
      <w:marLeft w:val="0"/>
      <w:marRight w:val="0"/>
      <w:marTop w:val="0"/>
      <w:marBottom w:val="0"/>
      <w:divBdr>
        <w:top w:val="none" w:sz="0" w:space="0" w:color="auto"/>
        <w:left w:val="none" w:sz="0" w:space="0" w:color="auto"/>
        <w:bottom w:val="none" w:sz="0" w:space="0" w:color="auto"/>
        <w:right w:val="none" w:sz="0" w:space="0" w:color="auto"/>
      </w:divBdr>
    </w:div>
    <w:div w:id="1902861801">
      <w:bodyDiv w:val="1"/>
      <w:marLeft w:val="0"/>
      <w:marRight w:val="0"/>
      <w:marTop w:val="0"/>
      <w:marBottom w:val="0"/>
      <w:divBdr>
        <w:top w:val="none" w:sz="0" w:space="0" w:color="auto"/>
        <w:left w:val="none" w:sz="0" w:space="0" w:color="auto"/>
        <w:bottom w:val="none" w:sz="0" w:space="0" w:color="auto"/>
        <w:right w:val="none" w:sz="0" w:space="0" w:color="auto"/>
      </w:divBdr>
    </w:div>
    <w:div w:id="194827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9D5C7-1143-47B2-83FA-00BC184AE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3258</Words>
  <Characters>18572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Monica Chiffa</cp:lastModifiedBy>
  <cp:revision>2</cp:revision>
  <dcterms:created xsi:type="dcterms:W3CDTF">2022-03-15T13:35:00Z</dcterms:created>
  <dcterms:modified xsi:type="dcterms:W3CDTF">2022-03-15T13:35:00Z</dcterms:modified>
</cp:coreProperties>
</file>